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6BDD7" w14:textId="77777777" w:rsidR="00C110B5" w:rsidRPr="00EE5E43" w:rsidRDefault="00C110B5" w:rsidP="00C110B5">
      <w:pPr>
        <w:tabs>
          <w:tab w:val="left" w:pos="-1980"/>
          <w:tab w:val="left" w:pos="4680"/>
          <w:tab w:val="left" w:pos="4961"/>
        </w:tabs>
        <w:spacing w:line="280" w:lineRule="atLeast"/>
        <w:jc w:val="center"/>
        <w:rPr>
          <w:rFonts w:ascii="Arial" w:hAnsi="Arial" w:cs="Arial"/>
          <w:b/>
          <w:u w:val="single"/>
        </w:rPr>
      </w:pPr>
      <w:r w:rsidRPr="00EE5E43">
        <w:rPr>
          <w:rFonts w:ascii="Arial" w:hAnsi="Arial" w:cs="Arial"/>
          <w:b/>
          <w:u w:val="single"/>
        </w:rPr>
        <w:t xml:space="preserve">Příloha </w:t>
      </w:r>
      <w:r>
        <w:rPr>
          <w:rFonts w:ascii="Arial" w:hAnsi="Arial" w:cs="Arial"/>
          <w:b/>
          <w:u w:val="single"/>
        </w:rPr>
        <w:t>3</w:t>
      </w:r>
    </w:p>
    <w:p w14:paraId="5D8D9E78" w14:textId="77777777" w:rsidR="00C110B5" w:rsidRPr="00EE5E43" w:rsidRDefault="00C110B5" w:rsidP="00C110B5">
      <w:pPr>
        <w:tabs>
          <w:tab w:val="left" w:pos="-1980"/>
          <w:tab w:val="left" w:pos="4680"/>
          <w:tab w:val="left" w:pos="4961"/>
        </w:tabs>
        <w:spacing w:line="280" w:lineRule="atLeast"/>
        <w:jc w:val="center"/>
        <w:rPr>
          <w:rFonts w:ascii="Arial" w:hAnsi="Arial" w:cs="Arial"/>
          <w:b/>
        </w:rPr>
      </w:pPr>
      <w:r w:rsidRPr="00EE5E43">
        <w:rPr>
          <w:rFonts w:ascii="Arial" w:hAnsi="Arial" w:cs="Arial"/>
          <w:b/>
        </w:rPr>
        <w:t>Technick</w:t>
      </w:r>
      <w:r>
        <w:rPr>
          <w:rFonts w:ascii="Arial" w:hAnsi="Arial" w:cs="Arial"/>
          <w:b/>
        </w:rPr>
        <w:t>é parametry uváděné prodávajícím</w:t>
      </w:r>
    </w:p>
    <w:p w14:paraId="1D0558BC" w14:textId="77777777" w:rsidR="00FC4362" w:rsidRDefault="00FC4362"/>
    <w:tbl>
      <w:tblPr>
        <w:tblStyle w:val="Mkatabulky"/>
        <w:tblpPr w:leftFromText="141" w:rightFromText="141" w:vertAnchor="text" w:tblpX="-60" w:tblpY="1"/>
        <w:tblOverlap w:val="never"/>
        <w:tblW w:w="10094" w:type="dxa"/>
        <w:tblLook w:val="04A0" w:firstRow="1" w:lastRow="0" w:firstColumn="1" w:lastColumn="0" w:noHBand="0" w:noVBand="1"/>
      </w:tblPr>
      <w:tblGrid>
        <w:gridCol w:w="5517"/>
        <w:gridCol w:w="2418"/>
        <w:gridCol w:w="120"/>
        <w:gridCol w:w="2039"/>
      </w:tblGrid>
      <w:tr w:rsidR="00FC4362" w14:paraId="1FE5B068" w14:textId="77777777" w:rsidTr="00E71317">
        <w:tc>
          <w:tcPr>
            <w:tcW w:w="5566" w:type="dxa"/>
          </w:tcPr>
          <w:p w14:paraId="7129DBE4" w14:textId="77777777" w:rsidR="00FC4362" w:rsidRDefault="00FC4362" w:rsidP="00FC4362">
            <w:pPr>
              <w:tabs>
                <w:tab w:val="left" w:pos="284"/>
              </w:tabs>
              <w:spacing w:before="80"/>
              <w:ind w:left="142"/>
              <w:jc w:val="both"/>
              <w:rPr>
                <w:rFonts w:ascii="Arial" w:hAnsi="Arial" w:cs="Arial"/>
                <w:snapToGrid w:val="0"/>
                <w:color w:val="000000"/>
                <w:sz w:val="22"/>
                <w:szCs w:val="22"/>
              </w:rPr>
            </w:pPr>
            <w:r w:rsidRPr="001756F8">
              <w:rPr>
                <w:rFonts w:ascii="Arial" w:hAnsi="Arial" w:cs="Arial"/>
                <w:snapToGrid w:val="0"/>
                <w:color w:val="000000"/>
                <w:sz w:val="22"/>
                <w:szCs w:val="22"/>
              </w:rPr>
              <w:t>Parametr</w:t>
            </w:r>
          </w:p>
        </w:tc>
        <w:tc>
          <w:tcPr>
            <w:tcW w:w="2431" w:type="dxa"/>
          </w:tcPr>
          <w:p w14:paraId="6DE5B17C" w14:textId="77777777"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Požadavek zadavatele</w:t>
            </w:r>
          </w:p>
        </w:tc>
        <w:tc>
          <w:tcPr>
            <w:tcW w:w="2097" w:type="dxa"/>
            <w:gridSpan w:val="2"/>
          </w:tcPr>
          <w:p w14:paraId="1FD6E566" w14:textId="77777777"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Nabídka</w:t>
            </w:r>
          </w:p>
          <w:p w14:paraId="122B3D91" w14:textId="77777777" w:rsidR="00FC4362" w:rsidRDefault="00FC4362" w:rsidP="00FC4362">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[ANO/NE – nabízený parametr ]</w:t>
            </w:r>
          </w:p>
        </w:tc>
      </w:tr>
      <w:tr w:rsidR="00FC4362" w14:paraId="64B0E9E3" w14:textId="77777777" w:rsidTr="00E71317">
        <w:tc>
          <w:tcPr>
            <w:tcW w:w="5566" w:type="dxa"/>
          </w:tcPr>
          <w:p w14:paraId="49AD3942" w14:textId="77777777"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Země původu (umístění výrobního závodu)</w:t>
            </w:r>
          </w:p>
        </w:tc>
        <w:tc>
          <w:tcPr>
            <w:tcW w:w="2431" w:type="dxa"/>
          </w:tcPr>
          <w:p w14:paraId="157A6AA7"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2097" w:type="dxa"/>
            <w:gridSpan w:val="2"/>
          </w:tcPr>
          <w:p w14:paraId="145A3BB2" w14:textId="77777777"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14:paraId="0CD6FDA4" w14:textId="77777777" w:rsidTr="00E71317">
        <w:tc>
          <w:tcPr>
            <w:tcW w:w="5566" w:type="dxa"/>
          </w:tcPr>
          <w:p w14:paraId="72099B94" w14:textId="77777777"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 xml:space="preserve">Označení typové řady kompaktních rozvaděčů </w:t>
            </w:r>
          </w:p>
        </w:tc>
        <w:tc>
          <w:tcPr>
            <w:tcW w:w="2431" w:type="dxa"/>
          </w:tcPr>
          <w:p w14:paraId="75A26F1A"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2097" w:type="dxa"/>
            <w:gridSpan w:val="2"/>
          </w:tcPr>
          <w:p w14:paraId="738D3FD7" w14:textId="77777777"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14:paraId="63CD8D46" w14:textId="77777777" w:rsidTr="00E71317">
        <w:tc>
          <w:tcPr>
            <w:tcW w:w="5566" w:type="dxa"/>
          </w:tcPr>
          <w:p w14:paraId="2ECD2AA9" w14:textId="77777777" w:rsidR="00FC4362" w:rsidRPr="001756F8"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Označení typové řady modulárních rozvaděčů</w:t>
            </w:r>
          </w:p>
        </w:tc>
        <w:tc>
          <w:tcPr>
            <w:tcW w:w="2431" w:type="dxa"/>
          </w:tcPr>
          <w:p w14:paraId="0FEA6413"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2097" w:type="dxa"/>
            <w:gridSpan w:val="2"/>
          </w:tcPr>
          <w:p w14:paraId="2E0DD5BD" w14:textId="77777777" w:rsidR="00FC4362" w:rsidRDefault="00FC4362" w:rsidP="00FC4362">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E94A03">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rsidRPr="00C160C8" w14:paraId="3B5CE8B4" w14:textId="77777777" w:rsidTr="00E71317">
        <w:tc>
          <w:tcPr>
            <w:tcW w:w="10094" w:type="dxa"/>
            <w:gridSpan w:val="4"/>
            <w:vAlign w:val="center"/>
          </w:tcPr>
          <w:p w14:paraId="5FB1998F" w14:textId="77777777" w:rsidR="00FC4362" w:rsidRPr="00C160C8" w:rsidRDefault="00FC4362" w:rsidP="00FC4362">
            <w:pPr>
              <w:tabs>
                <w:tab w:val="left" w:pos="284"/>
              </w:tabs>
              <w:spacing w:before="80"/>
              <w:rPr>
                <w:rFonts w:ascii="Arial" w:hAnsi="Arial" w:cs="Arial"/>
                <w:b/>
                <w:i/>
                <w:snapToGrid w:val="0"/>
                <w:color w:val="000000"/>
                <w:sz w:val="22"/>
                <w:szCs w:val="22"/>
                <w:highlight w:val="lightGray"/>
              </w:rPr>
            </w:pPr>
            <w:r w:rsidRPr="00C160C8">
              <w:rPr>
                <w:rFonts w:ascii="Arial" w:hAnsi="Arial" w:cs="Arial"/>
                <w:b/>
                <w:snapToGrid w:val="0"/>
                <w:color w:val="000000"/>
                <w:sz w:val="22"/>
                <w:szCs w:val="22"/>
              </w:rPr>
              <w:t>Parametry sítě VN</w:t>
            </w:r>
          </w:p>
        </w:tc>
      </w:tr>
      <w:tr w:rsidR="00FC4362" w:rsidRPr="00E659A1" w14:paraId="001F9949" w14:textId="77777777" w:rsidTr="00E71317">
        <w:tc>
          <w:tcPr>
            <w:tcW w:w="5566" w:type="dxa"/>
          </w:tcPr>
          <w:p w14:paraId="76580E7D" w14:textId="77777777" w:rsidR="00FC4362" w:rsidRPr="00426090" w:rsidRDefault="00FC4362" w:rsidP="00FC4362">
            <w:pPr>
              <w:spacing w:before="40" w:after="20"/>
              <w:ind w:right="57"/>
              <w:rPr>
                <w:rFonts w:ascii="Arial" w:hAnsi="Arial" w:cs="Arial"/>
                <w:noProof/>
                <w:sz w:val="22"/>
                <w:szCs w:val="22"/>
              </w:rPr>
            </w:pPr>
            <w:r w:rsidRPr="00426090">
              <w:rPr>
                <w:rFonts w:ascii="Arial" w:hAnsi="Arial" w:cs="Arial"/>
                <w:noProof/>
                <w:sz w:val="22"/>
                <w:szCs w:val="22"/>
              </w:rPr>
              <w:t>Jmenovité napětí sítě U</w:t>
            </w:r>
            <w:r w:rsidRPr="0055330E">
              <w:rPr>
                <w:rFonts w:ascii="Arial" w:hAnsi="Arial" w:cs="Arial"/>
                <w:noProof/>
                <w:sz w:val="22"/>
                <w:szCs w:val="22"/>
                <w:vertAlign w:val="subscript"/>
              </w:rPr>
              <w:t>n</w:t>
            </w:r>
          </w:p>
        </w:tc>
        <w:tc>
          <w:tcPr>
            <w:tcW w:w="2553" w:type="dxa"/>
            <w:gridSpan w:val="2"/>
          </w:tcPr>
          <w:p w14:paraId="2B30CE18"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12,7 kV</w:t>
            </w:r>
          </w:p>
        </w:tc>
        <w:tc>
          <w:tcPr>
            <w:tcW w:w="1975" w:type="dxa"/>
          </w:tcPr>
          <w:p w14:paraId="0A5F2BC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9D0B07C" w14:textId="77777777" w:rsidTr="00E71317">
        <w:tc>
          <w:tcPr>
            <w:tcW w:w="5566" w:type="dxa"/>
          </w:tcPr>
          <w:p w14:paraId="57484223"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Nejvyšší napětí sítě U</w:t>
            </w:r>
            <w:r w:rsidRPr="0055330E">
              <w:rPr>
                <w:rFonts w:ascii="Arial" w:hAnsi="Arial" w:cs="Arial"/>
                <w:noProof/>
                <w:sz w:val="22"/>
                <w:szCs w:val="22"/>
                <w:vertAlign w:val="subscript"/>
              </w:rPr>
              <w:t>m</w:t>
            </w:r>
          </w:p>
        </w:tc>
        <w:tc>
          <w:tcPr>
            <w:tcW w:w="2553" w:type="dxa"/>
            <w:gridSpan w:val="2"/>
          </w:tcPr>
          <w:p w14:paraId="0A1E1089"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25 kV</w:t>
            </w:r>
          </w:p>
        </w:tc>
        <w:tc>
          <w:tcPr>
            <w:tcW w:w="1975" w:type="dxa"/>
          </w:tcPr>
          <w:p w14:paraId="3E6D152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23648BDF" w14:textId="77777777" w:rsidTr="00E71317">
        <w:tc>
          <w:tcPr>
            <w:tcW w:w="5566" w:type="dxa"/>
          </w:tcPr>
          <w:p w14:paraId="560F7DE8" w14:textId="77777777" w:rsidR="00FC4362" w:rsidRPr="006F1079" w:rsidRDefault="00FC4362" w:rsidP="00FC4362">
            <w:pPr>
              <w:spacing w:before="40" w:after="20"/>
              <w:ind w:left="57" w:right="57"/>
              <w:rPr>
                <w:rFonts w:ascii="Arial" w:hAnsi="Arial" w:cs="Arial"/>
                <w:noProof/>
                <w:sz w:val="22"/>
                <w:szCs w:val="22"/>
              </w:rPr>
            </w:pPr>
            <w:r>
              <w:rPr>
                <w:rFonts w:ascii="Arial" w:hAnsi="Arial" w:cs="Arial"/>
                <w:noProof/>
                <w:sz w:val="22"/>
                <w:szCs w:val="22"/>
              </w:rPr>
              <w:t>Počet fází</w:t>
            </w:r>
          </w:p>
        </w:tc>
        <w:tc>
          <w:tcPr>
            <w:tcW w:w="2553" w:type="dxa"/>
            <w:gridSpan w:val="2"/>
          </w:tcPr>
          <w:p w14:paraId="2B5E06AC" w14:textId="77777777" w:rsidR="00FC4362" w:rsidRPr="006F1079" w:rsidRDefault="00FC4362" w:rsidP="00FC4362">
            <w:pPr>
              <w:spacing w:before="40" w:after="20"/>
              <w:ind w:left="57" w:right="57"/>
              <w:rPr>
                <w:rFonts w:ascii="Arial" w:hAnsi="Arial" w:cs="Arial"/>
                <w:noProof/>
                <w:sz w:val="22"/>
                <w:szCs w:val="22"/>
              </w:rPr>
            </w:pPr>
            <w:r>
              <w:rPr>
                <w:rFonts w:ascii="Arial" w:hAnsi="Arial" w:cs="Arial"/>
                <w:noProof/>
                <w:sz w:val="22"/>
                <w:szCs w:val="22"/>
              </w:rPr>
              <w:t>3</w:t>
            </w:r>
          </w:p>
        </w:tc>
        <w:tc>
          <w:tcPr>
            <w:tcW w:w="1975" w:type="dxa"/>
          </w:tcPr>
          <w:p w14:paraId="5132C2B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2696958" w14:textId="77777777" w:rsidTr="00E71317">
        <w:tc>
          <w:tcPr>
            <w:tcW w:w="5566" w:type="dxa"/>
          </w:tcPr>
          <w:p w14:paraId="6356B5FD"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Jmenovitá frekvence soustavy</w:t>
            </w:r>
          </w:p>
        </w:tc>
        <w:tc>
          <w:tcPr>
            <w:tcW w:w="2553" w:type="dxa"/>
            <w:gridSpan w:val="2"/>
          </w:tcPr>
          <w:p w14:paraId="10908BCC"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50 Hz</w:t>
            </w:r>
          </w:p>
        </w:tc>
        <w:tc>
          <w:tcPr>
            <w:tcW w:w="1975" w:type="dxa"/>
          </w:tcPr>
          <w:p w14:paraId="144FBF4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F2A8D83" w14:textId="77777777" w:rsidTr="00E71317">
        <w:tc>
          <w:tcPr>
            <w:tcW w:w="5566" w:type="dxa"/>
          </w:tcPr>
          <w:p w14:paraId="30FB4669"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Druh distribuční sítě</w:t>
            </w:r>
          </w:p>
        </w:tc>
        <w:tc>
          <w:tcPr>
            <w:tcW w:w="2553" w:type="dxa"/>
            <w:gridSpan w:val="2"/>
          </w:tcPr>
          <w:p w14:paraId="32C90422" w14:textId="77777777" w:rsidR="00FC4362" w:rsidRPr="006F1079" w:rsidRDefault="00FC4362" w:rsidP="00FC4362">
            <w:pPr>
              <w:spacing w:before="40" w:after="20"/>
              <w:ind w:left="57" w:right="57"/>
              <w:rPr>
                <w:rFonts w:ascii="Arial" w:hAnsi="Arial" w:cs="Arial"/>
                <w:noProof/>
                <w:sz w:val="22"/>
                <w:szCs w:val="22"/>
              </w:rPr>
            </w:pPr>
            <w:r w:rsidRPr="006F1079">
              <w:rPr>
                <w:rFonts w:ascii="Arial" w:hAnsi="Arial" w:cs="Arial"/>
                <w:noProof/>
                <w:sz w:val="22"/>
                <w:szCs w:val="22"/>
              </w:rPr>
              <w:t>IT, IT(r) (v izolovaném nulovém bodě připojena</w:t>
            </w:r>
            <w:r>
              <w:rPr>
                <w:rFonts w:ascii="Arial" w:hAnsi="Arial" w:cs="Arial"/>
                <w:noProof/>
                <w:sz w:val="22"/>
                <w:szCs w:val="22"/>
              </w:rPr>
              <w:t xml:space="preserve"> </w:t>
            </w:r>
            <w:r w:rsidRPr="006F1079">
              <w:rPr>
                <w:rFonts w:ascii="Arial" w:hAnsi="Arial" w:cs="Arial"/>
                <w:noProof/>
                <w:sz w:val="22"/>
                <w:szCs w:val="22"/>
              </w:rPr>
              <w:t>Petersenova tlumivka nebo odporník)</w:t>
            </w:r>
          </w:p>
        </w:tc>
        <w:tc>
          <w:tcPr>
            <w:tcW w:w="1975" w:type="dxa"/>
          </w:tcPr>
          <w:p w14:paraId="64B06BF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C160C8" w14:paraId="21CCA22C" w14:textId="77777777" w:rsidTr="00E71317">
        <w:tc>
          <w:tcPr>
            <w:tcW w:w="10094" w:type="dxa"/>
            <w:gridSpan w:val="4"/>
          </w:tcPr>
          <w:p w14:paraId="7E83CFED" w14:textId="77777777" w:rsidR="00FC4362" w:rsidRPr="00C160C8" w:rsidRDefault="00FC4362" w:rsidP="00FC4362">
            <w:pPr>
              <w:tabs>
                <w:tab w:val="left" w:pos="284"/>
              </w:tabs>
              <w:spacing w:before="80"/>
              <w:rPr>
                <w:rFonts w:ascii="Arial" w:hAnsi="Arial" w:cs="Arial"/>
                <w:b/>
                <w:i/>
                <w:snapToGrid w:val="0"/>
                <w:color w:val="000000"/>
                <w:sz w:val="22"/>
                <w:szCs w:val="22"/>
                <w:highlight w:val="lightGray"/>
              </w:rPr>
            </w:pPr>
            <w:r w:rsidRPr="00C160C8">
              <w:rPr>
                <w:rFonts w:ascii="Arial" w:hAnsi="Arial" w:cs="Arial"/>
                <w:b/>
                <w:snapToGrid w:val="0"/>
                <w:color w:val="000000"/>
                <w:sz w:val="22"/>
                <w:szCs w:val="22"/>
              </w:rPr>
              <w:t>Charakteristika pracovního prostředí</w:t>
            </w:r>
          </w:p>
        </w:tc>
      </w:tr>
      <w:tr w:rsidR="00FC4362" w:rsidRPr="00E659A1" w14:paraId="147501B6" w14:textId="77777777" w:rsidTr="00E71317">
        <w:tc>
          <w:tcPr>
            <w:tcW w:w="5566" w:type="dxa"/>
          </w:tcPr>
          <w:p w14:paraId="42763B31" w14:textId="77777777" w:rsidR="00FC4362" w:rsidRPr="00DE62BB" w:rsidRDefault="00FC4362" w:rsidP="00FC4362">
            <w:pPr>
              <w:pStyle w:val="Zpat"/>
              <w:tabs>
                <w:tab w:val="clear" w:pos="4536"/>
                <w:tab w:val="clear" w:pos="9072"/>
              </w:tabs>
              <w:spacing w:before="40" w:after="20"/>
              <w:ind w:left="57"/>
              <w:rPr>
                <w:rFonts w:ascii="Arial" w:hAnsi="Arial" w:cs="Arial"/>
                <w:sz w:val="22"/>
                <w:szCs w:val="22"/>
              </w:rPr>
            </w:pPr>
            <w:r w:rsidRPr="00DE62BB">
              <w:rPr>
                <w:rFonts w:ascii="Arial" w:hAnsi="Arial" w:cs="Arial"/>
                <w:sz w:val="22"/>
                <w:szCs w:val="22"/>
              </w:rPr>
              <w:t>Prostředí</w:t>
            </w:r>
          </w:p>
        </w:tc>
        <w:tc>
          <w:tcPr>
            <w:tcW w:w="2553" w:type="dxa"/>
            <w:gridSpan w:val="2"/>
          </w:tcPr>
          <w:p w14:paraId="4CC98C09"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napToGrid w:val="0"/>
                <w:color w:val="000000"/>
                <w:sz w:val="22"/>
                <w:szCs w:val="22"/>
              </w:rPr>
              <w:t>vnitřní dle PNE 33 0000-2, příloha 2</w:t>
            </w:r>
          </w:p>
        </w:tc>
        <w:tc>
          <w:tcPr>
            <w:tcW w:w="1975" w:type="dxa"/>
          </w:tcPr>
          <w:p w14:paraId="6B0E08D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28B2E30" w14:textId="77777777" w:rsidTr="00E71317">
        <w:tc>
          <w:tcPr>
            <w:tcW w:w="5566" w:type="dxa"/>
          </w:tcPr>
          <w:p w14:paraId="67CF5731"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Rozsah teplot okolí</w:t>
            </w:r>
          </w:p>
        </w:tc>
        <w:tc>
          <w:tcPr>
            <w:tcW w:w="2553" w:type="dxa"/>
            <w:gridSpan w:val="2"/>
          </w:tcPr>
          <w:p w14:paraId="1850D5DC"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- 25 až + 40 °C</w:t>
            </w:r>
          </w:p>
        </w:tc>
        <w:tc>
          <w:tcPr>
            <w:tcW w:w="1975" w:type="dxa"/>
          </w:tcPr>
          <w:p w14:paraId="7029115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446F014D" w14:textId="77777777" w:rsidTr="00E71317">
        <w:tc>
          <w:tcPr>
            <w:tcW w:w="5566" w:type="dxa"/>
          </w:tcPr>
          <w:p w14:paraId="6077E3BE"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Nadmořská výška</w:t>
            </w:r>
          </w:p>
        </w:tc>
        <w:tc>
          <w:tcPr>
            <w:tcW w:w="2553" w:type="dxa"/>
            <w:gridSpan w:val="2"/>
          </w:tcPr>
          <w:p w14:paraId="7268D70C" w14:textId="77777777" w:rsidR="00FC4362" w:rsidRPr="00DE62BB" w:rsidRDefault="00FC4362" w:rsidP="00FC4362">
            <w:pPr>
              <w:spacing w:before="40" w:after="20"/>
              <w:ind w:left="57"/>
              <w:rPr>
                <w:rFonts w:ascii="Arial" w:hAnsi="Arial" w:cs="Arial"/>
                <w:sz w:val="22"/>
                <w:szCs w:val="22"/>
              </w:rPr>
            </w:pPr>
            <w:r w:rsidRPr="00DE62BB">
              <w:rPr>
                <w:rFonts w:ascii="Arial" w:hAnsi="Arial" w:cs="Arial"/>
                <w:sz w:val="22"/>
                <w:szCs w:val="22"/>
              </w:rPr>
              <w:t>do 1000 m</w:t>
            </w:r>
          </w:p>
        </w:tc>
        <w:tc>
          <w:tcPr>
            <w:tcW w:w="1975" w:type="dxa"/>
          </w:tcPr>
          <w:p w14:paraId="3B0EDE32"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7E59EBD8" w14:textId="77777777" w:rsidTr="00E71317">
        <w:tc>
          <w:tcPr>
            <w:tcW w:w="10094" w:type="dxa"/>
            <w:gridSpan w:val="4"/>
          </w:tcPr>
          <w:p w14:paraId="7191B858"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b/>
                <w:snapToGrid w:val="0"/>
                <w:color w:val="000000"/>
                <w:sz w:val="22"/>
                <w:szCs w:val="22"/>
              </w:rPr>
              <w:t>Základní požadavky</w:t>
            </w:r>
          </w:p>
        </w:tc>
      </w:tr>
      <w:tr w:rsidR="00FC4362" w:rsidRPr="00E659A1" w14:paraId="64B3673B" w14:textId="77777777" w:rsidTr="00E71317">
        <w:tc>
          <w:tcPr>
            <w:tcW w:w="5566" w:type="dxa"/>
          </w:tcPr>
          <w:p w14:paraId="5AB9C29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Jmenovité napětí U</w:t>
            </w:r>
            <w:r w:rsidRPr="001547CD">
              <w:rPr>
                <w:rFonts w:ascii="Arial" w:hAnsi="Arial" w:cs="Arial"/>
                <w:noProof/>
                <w:sz w:val="22"/>
                <w:szCs w:val="22"/>
                <w:vertAlign w:val="subscript"/>
              </w:rPr>
              <w:t>r</w:t>
            </w:r>
          </w:p>
        </w:tc>
        <w:tc>
          <w:tcPr>
            <w:tcW w:w="2553" w:type="dxa"/>
            <w:gridSpan w:val="2"/>
          </w:tcPr>
          <w:p w14:paraId="236BF8B3"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975" w:type="dxa"/>
          </w:tcPr>
          <w:p w14:paraId="0030A19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0A8102D3" w14:textId="77777777" w:rsidTr="00E71317">
        <w:tc>
          <w:tcPr>
            <w:tcW w:w="10094" w:type="dxa"/>
            <w:gridSpan w:val="4"/>
          </w:tcPr>
          <w:p w14:paraId="518C32A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307A59">
              <w:rPr>
                <w:rFonts w:ascii="Arial" w:hAnsi="Arial" w:cs="Arial"/>
                <w:noProof/>
                <w:sz w:val="22"/>
                <w:szCs w:val="22"/>
              </w:rPr>
              <w:t>Jmenovité výdržné napětí při atmosférickém impulsu Up</w:t>
            </w:r>
            <w:r>
              <w:rPr>
                <w:rFonts w:ascii="Arial" w:hAnsi="Arial" w:cs="Arial"/>
                <w:noProof/>
                <w:sz w:val="22"/>
                <w:szCs w:val="22"/>
              </w:rPr>
              <w:t xml:space="preserve"> </w:t>
            </w:r>
            <w:r w:rsidRPr="00307A59">
              <w:rPr>
                <w:rFonts w:ascii="Arial" w:hAnsi="Arial" w:cs="Arial"/>
                <w:noProof/>
                <w:sz w:val="22"/>
                <w:szCs w:val="22"/>
              </w:rPr>
              <w:t>(vrcholová hodnota)</w:t>
            </w:r>
          </w:p>
        </w:tc>
      </w:tr>
      <w:tr w:rsidR="00FC4362" w:rsidRPr="00E659A1" w14:paraId="467B35AF" w14:textId="77777777" w:rsidTr="00E71317">
        <w:tc>
          <w:tcPr>
            <w:tcW w:w="5566" w:type="dxa"/>
          </w:tcPr>
          <w:p w14:paraId="1256025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Společná hodnota</w:t>
            </w:r>
          </w:p>
        </w:tc>
        <w:tc>
          <w:tcPr>
            <w:tcW w:w="2553" w:type="dxa"/>
            <w:gridSpan w:val="2"/>
          </w:tcPr>
          <w:p w14:paraId="08A3909B"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125 kV</w:t>
            </w:r>
          </w:p>
        </w:tc>
        <w:tc>
          <w:tcPr>
            <w:tcW w:w="1975" w:type="dxa"/>
          </w:tcPr>
          <w:p w14:paraId="05EF401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93ABE0E" w14:textId="77777777" w:rsidTr="00E71317">
        <w:tc>
          <w:tcPr>
            <w:tcW w:w="5566" w:type="dxa"/>
          </w:tcPr>
          <w:p w14:paraId="7FC7474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 odpojovací dráze</w:t>
            </w:r>
          </w:p>
        </w:tc>
        <w:tc>
          <w:tcPr>
            <w:tcW w:w="2553" w:type="dxa"/>
            <w:gridSpan w:val="2"/>
          </w:tcPr>
          <w:p w14:paraId="1B072ED0"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145 kV</w:t>
            </w:r>
          </w:p>
        </w:tc>
        <w:tc>
          <w:tcPr>
            <w:tcW w:w="1975" w:type="dxa"/>
          </w:tcPr>
          <w:p w14:paraId="7D9BB34E"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A594674" w14:textId="77777777" w:rsidTr="00E71317">
        <w:tc>
          <w:tcPr>
            <w:tcW w:w="10094" w:type="dxa"/>
            <w:gridSpan w:val="4"/>
          </w:tcPr>
          <w:p w14:paraId="3D9A0FB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307A59">
              <w:rPr>
                <w:rFonts w:ascii="Arial" w:hAnsi="Arial" w:cs="Arial"/>
                <w:noProof/>
                <w:sz w:val="22"/>
                <w:szCs w:val="22"/>
              </w:rPr>
              <w:t>Jmenovité krátkodobé střídavé výdržné</w:t>
            </w:r>
            <w:r>
              <w:rPr>
                <w:rFonts w:ascii="Arial" w:hAnsi="Arial" w:cs="Arial"/>
                <w:noProof/>
                <w:sz w:val="22"/>
                <w:szCs w:val="22"/>
              </w:rPr>
              <w:t xml:space="preserve"> </w:t>
            </w:r>
            <w:r w:rsidRPr="00307A59">
              <w:rPr>
                <w:rFonts w:ascii="Arial" w:hAnsi="Arial" w:cs="Arial"/>
                <w:noProof/>
                <w:sz w:val="22"/>
                <w:szCs w:val="22"/>
              </w:rPr>
              <w:t>napětí</w:t>
            </w:r>
            <w:r>
              <w:rPr>
                <w:rFonts w:ascii="Arial" w:hAnsi="Arial" w:cs="Arial"/>
                <w:noProof/>
                <w:sz w:val="22"/>
                <w:szCs w:val="22"/>
              </w:rPr>
              <w:t xml:space="preserve"> </w:t>
            </w:r>
            <w:r w:rsidRPr="00307A59">
              <w:rPr>
                <w:rFonts w:ascii="Arial" w:hAnsi="Arial" w:cs="Arial"/>
                <w:noProof/>
                <w:sz w:val="22"/>
                <w:szCs w:val="22"/>
              </w:rPr>
              <w:t>Ud</w:t>
            </w:r>
            <w:r>
              <w:rPr>
                <w:rFonts w:ascii="Arial" w:hAnsi="Arial" w:cs="Arial"/>
                <w:noProof/>
                <w:sz w:val="22"/>
                <w:szCs w:val="22"/>
              </w:rPr>
              <w:t xml:space="preserve"> </w:t>
            </w:r>
            <w:r w:rsidRPr="00307A59">
              <w:rPr>
                <w:rFonts w:ascii="Arial" w:hAnsi="Arial" w:cs="Arial"/>
                <w:noProof/>
                <w:sz w:val="22"/>
                <w:szCs w:val="22"/>
              </w:rPr>
              <w:t>(efektivní hodnota)</w:t>
            </w:r>
          </w:p>
        </w:tc>
      </w:tr>
      <w:tr w:rsidR="00FC4362" w:rsidRPr="00E659A1" w14:paraId="4F3AE7F9" w14:textId="77777777" w:rsidTr="00E71317">
        <w:tc>
          <w:tcPr>
            <w:tcW w:w="5566" w:type="dxa"/>
          </w:tcPr>
          <w:p w14:paraId="2DF0B6B8"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Společná hodnota</w:t>
            </w:r>
          </w:p>
        </w:tc>
        <w:tc>
          <w:tcPr>
            <w:tcW w:w="2553" w:type="dxa"/>
            <w:gridSpan w:val="2"/>
          </w:tcPr>
          <w:p w14:paraId="069E7DE0"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kV</w:t>
            </w:r>
          </w:p>
        </w:tc>
        <w:tc>
          <w:tcPr>
            <w:tcW w:w="1975" w:type="dxa"/>
          </w:tcPr>
          <w:p w14:paraId="094FA35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C0B68FF" w14:textId="77777777" w:rsidTr="00E71317">
        <w:tc>
          <w:tcPr>
            <w:tcW w:w="5566" w:type="dxa"/>
          </w:tcPr>
          <w:p w14:paraId="21E2165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 odpojovací dráze</w:t>
            </w:r>
          </w:p>
        </w:tc>
        <w:tc>
          <w:tcPr>
            <w:tcW w:w="2553" w:type="dxa"/>
            <w:gridSpan w:val="2"/>
          </w:tcPr>
          <w:p w14:paraId="79801478"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60 kV</w:t>
            </w:r>
          </w:p>
        </w:tc>
        <w:tc>
          <w:tcPr>
            <w:tcW w:w="1975" w:type="dxa"/>
          </w:tcPr>
          <w:p w14:paraId="419E2C0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61780DD" w14:textId="77777777" w:rsidTr="00E71317">
        <w:tc>
          <w:tcPr>
            <w:tcW w:w="5566" w:type="dxa"/>
          </w:tcPr>
          <w:p w14:paraId="0CC7ECC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Elektrická pevnost pro testy kabelů</w:t>
            </w:r>
          </w:p>
        </w:tc>
        <w:tc>
          <w:tcPr>
            <w:tcW w:w="2553" w:type="dxa"/>
            <w:gridSpan w:val="2"/>
          </w:tcPr>
          <w:p w14:paraId="6CD38F18" w14:textId="395B97E9" w:rsidR="00FC4362" w:rsidRDefault="00FC4362" w:rsidP="00FC4362">
            <w:pPr>
              <w:spacing w:before="60"/>
              <w:jc w:val="both"/>
              <w:rPr>
                <w:rFonts w:ascii="Arial" w:hAnsi="Arial" w:cs="Arial"/>
                <w:noProof/>
                <w:sz w:val="22"/>
                <w:szCs w:val="22"/>
              </w:rPr>
            </w:pPr>
            <w:r w:rsidRPr="006A29F4">
              <w:rPr>
                <w:rFonts w:ascii="Arial" w:hAnsi="Arial" w:cs="Arial"/>
                <w:noProof/>
                <w:sz w:val="22"/>
                <w:szCs w:val="22"/>
              </w:rPr>
              <w:t xml:space="preserve">Viz. </w:t>
            </w:r>
            <w:r>
              <w:rPr>
                <w:rFonts w:ascii="Arial" w:hAnsi="Arial" w:cs="Arial"/>
                <w:noProof/>
                <w:sz w:val="22"/>
                <w:szCs w:val="22"/>
              </w:rPr>
              <w:t xml:space="preserve"> Přílohy č.2., </w:t>
            </w:r>
            <w:r w:rsidRPr="0067078A">
              <w:rPr>
                <w:rFonts w:ascii="Arial" w:hAnsi="Arial" w:cs="Arial"/>
                <w:noProof/>
                <w:sz w:val="22"/>
                <w:szCs w:val="22"/>
              </w:rPr>
              <w:t>bod 3.3.</w:t>
            </w:r>
            <w:r w:rsidR="00F41061" w:rsidRPr="0067078A">
              <w:rPr>
                <w:rFonts w:ascii="Arial" w:hAnsi="Arial" w:cs="Arial"/>
                <w:noProof/>
                <w:sz w:val="22"/>
                <w:szCs w:val="22"/>
              </w:rPr>
              <w:t>10</w:t>
            </w:r>
            <w:r w:rsidRPr="0067078A">
              <w:rPr>
                <w:rFonts w:ascii="Arial" w:hAnsi="Arial" w:cs="Arial"/>
                <w:noProof/>
                <w:sz w:val="22"/>
                <w:szCs w:val="22"/>
              </w:rPr>
              <w:t>.3</w:t>
            </w:r>
            <w:r w:rsidR="00F41061">
              <w:rPr>
                <w:rFonts w:ascii="Arial" w:hAnsi="Arial" w:cs="Arial"/>
                <w:noProof/>
                <w:sz w:val="22"/>
                <w:szCs w:val="22"/>
              </w:rPr>
              <w:t xml:space="preserve"> a 3.3.12.4</w:t>
            </w:r>
            <w:r>
              <w:rPr>
                <w:rFonts w:ascii="Arial" w:hAnsi="Arial" w:cs="Arial"/>
                <w:noProof/>
                <w:sz w:val="22"/>
                <w:szCs w:val="22"/>
              </w:rPr>
              <w:t xml:space="preserve"> </w:t>
            </w:r>
          </w:p>
        </w:tc>
        <w:tc>
          <w:tcPr>
            <w:tcW w:w="1975" w:type="dxa"/>
          </w:tcPr>
          <w:p w14:paraId="0B256EC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225D29F" w14:textId="77777777" w:rsidTr="00E71317">
        <w:tc>
          <w:tcPr>
            <w:tcW w:w="5566" w:type="dxa"/>
          </w:tcPr>
          <w:p w14:paraId="3EB77D72"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Jmenovitá frekvence</w:t>
            </w:r>
          </w:p>
        </w:tc>
        <w:tc>
          <w:tcPr>
            <w:tcW w:w="2553" w:type="dxa"/>
            <w:gridSpan w:val="2"/>
          </w:tcPr>
          <w:p w14:paraId="20544C1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50 Hz</w:t>
            </w:r>
          </w:p>
        </w:tc>
        <w:tc>
          <w:tcPr>
            <w:tcW w:w="1975" w:type="dxa"/>
          </w:tcPr>
          <w:p w14:paraId="5CF8DC3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038A38FE" w14:textId="77777777" w:rsidTr="00E71317">
        <w:tc>
          <w:tcPr>
            <w:tcW w:w="10094" w:type="dxa"/>
            <w:gridSpan w:val="4"/>
          </w:tcPr>
          <w:p w14:paraId="100DFC06"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Jmenovité proudy Ir (hlavních obvodů)</w:t>
            </w:r>
          </w:p>
        </w:tc>
      </w:tr>
      <w:tr w:rsidR="00FC4362" w:rsidRPr="00E659A1" w14:paraId="105CB20F" w14:textId="77777777" w:rsidTr="00E71317">
        <w:tc>
          <w:tcPr>
            <w:tcW w:w="5566" w:type="dxa"/>
          </w:tcPr>
          <w:p w14:paraId="68B90E56"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Přípojnice</w:t>
            </w:r>
          </w:p>
        </w:tc>
        <w:tc>
          <w:tcPr>
            <w:tcW w:w="2553" w:type="dxa"/>
            <w:gridSpan w:val="2"/>
          </w:tcPr>
          <w:p w14:paraId="1E67DD93" w14:textId="60E533AD" w:rsidR="00FC4362" w:rsidRDefault="00D25DCC"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630 A</w:t>
            </w:r>
          </w:p>
        </w:tc>
        <w:tc>
          <w:tcPr>
            <w:tcW w:w="1975" w:type="dxa"/>
          </w:tcPr>
          <w:p w14:paraId="11AC0C3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4B9CAEC" w14:textId="77777777" w:rsidTr="00E71317">
        <w:tc>
          <w:tcPr>
            <w:tcW w:w="5566" w:type="dxa"/>
          </w:tcPr>
          <w:p w14:paraId="4F279F66"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Vývod s odpínačem</w:t>
            </w:r>
          </w:p>
        </w:tc>
        <w:tc>
          <w:tcPr>
            <w:tcW w:w="2553" w:type="dxa"/>
            <w:gridSpan w:val="2"/>
          </w:tcPr>
          <w:p w14:paraId="3E1ADD81" w14:textId="41438C5D" w:rsidR="00FC4362" w:rsidRDefault="007F4F64"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630 A</w:t>
            </w:r>
          </w:p>
        </w:tc>
        <w:tc>
          <w:tcPr>
            <w:tcW w:w="1975" w:type="dxa"/>
          </w:tcPr>
          <w:p w14:paraId="27B06259"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2A227A50" w14:textId="77777777" w:rsidTr="00E71317">
        <w:tc>
          <w:tcPr>
            <w:tcW w:w="5566" w:type="dxa"/>
          </w:tcPr>
          <w:p w14:paraId="56AA8A5D" w14:textId="77777777" w:rsidR="00FC4362" w:rsidRDefault="00FC4362" w:rsidP="00FC4362">
            <w:pPr>
              <w:spacing w:before="60"/>
              <w:jc w:val="both"/>
              <w:rPr>
                <w:rFonts w:ascii="Arial" w:hAnsi="Arial" w:cs="Arial"/>
                <w:noProof/>
              </w:rPr>
            </w:pPr>
            <w:r>
              <w:rPr>
                <w:rFonts w:ascii="Arial" w:hAnsi="Arial" w:cs="Arial"/>
                <w:noProof/>
                <w:sz w:val="22"/>
                <w:szCs w:val="22"/>
              </w:rPr>
              <w:t>Vývod s vypínačem L1, L2</w:t>
            </w:r>
          </w:p>
        </w:tc>
        <w:tc>
          <w:tcPr>
            <w:tcW w:w="2553" w:type="dxa"/>
            <w:gridSpan w:val="2"/>
          </w:tcPr>
          <w:p w14:paraId="678AE853" w14:textId="4703D70A" w:rsidR="00FC4362" w:rsidRPr="00FC4362" w:rsidRDefault="007F4F64" w:rsidP="00FC4362">
            <w:pPr>
              <w:spacing w:before="60"/>
              <w:jc w:val="both"/>
              <w:rPr>
                <w:rFonts w:ascii="Arial" w:hAnsi="Arial" w:cs="Arial"/>
                <w:noProof/>
                <w:sz w:val="22"/>
                <w:szCs w:val="22"/>
              </w:rPr>
            </w:pPr>
            <w:r>
              <w:rPr>
                <w:rFonts w:ascii="Arial" w:hAnsi="Arial" w:cs="Arial"/>
                <w:noProof/>
                <w:sz w:val="22"/>
                <w:szCs w:val="22"/>
              </w:rPr>
              <w:t xml:space="preserve">Min. </w:t>
            </w:r>
            <w:r w:rsidR="00FC4362" w:rsidRPr="00FC4362">
              <w:rPr>
                <w:rFonts w:ascii="Arial" w:hAnsi="Arial" w:cs="Arial"/>
                <w:noProof/>
                <w:sz w:val="22"/>
                <w:szCs w:val="22"/>
              </w:rPr>
              <w:t>630 A</w:t>
            </w:r>
          </w:p>
        </w:tc>
        <w:tc>
          <w:tcPr>
            <w:tcW w:w="1975" w:type="dxa"/>
          </w:tcPr>
          <w:p w14:paraId="56FFB07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C738331" w14:textId="77777777" w:rsidTr="00E71317">
        <w:tc>
          <w:tcPr>
            <w:tcW w:w="5566" w:type="dxa"/>
          </w:tcPr>
          <w:p w14:paraId="405A28EA"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lastRenderedPageBreak/>
              <w:t>Vývod s odpínačem a s pojistkami</w:t>
            </w:r>
          </w:p>
        </w:tc>
        <w:tc>
          <w:tcPr>
            <w:tcW w:w="2553" w:type="dxa"/>
            <w:gridSpan w:val="2"/>
          </w:tcPr>
          <w:p w14:paraId="5DE074F1" w14:textId="01D53723" w:rsidR="00FC4362" w:rsidRDefault="007F4F64"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200 A</w:t>
            </w:r>
          </w:p>
        </w:tc>
        <w:tc>
          <w:tcPr>
            <w:tcW w:w="1975" w:type="dxa"/>
          </w:tcPr>
          <w:p w14:paraId="06F33CE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411093E9" w14:textId="77777777" w:rsidTr="00E71317">
        <w:tc>
          <w:tcPr>
            <w:tcW w:w="5566" w:type="dxa"/>
          </w:tcPr>
          <w:p w14:paraId="367CC784"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2553" w:type="dxa"/>
            <w:gridSpan w:val="2"/>
          </w:tcPr>
          <w:p w14:paraId="6BFEEF30" w14:textId="458C4277" w:rsidR="00FC4362" w:rsidRDefault="00AD38A1"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20 kA/1 s</w:t>
            </w:r>
          </w:p>
        </w:tc>
        <w:tc>
          <w:tcPr>
            <w:tcW w:w="1975" w:type="dxa"/>
          </w:tcPr>
          <w:p w14:paraId="2E2AF548"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116DCBC1" w14:textId="77777777" w:rsidTr="00E71317">
        <w:tc>
          <w:tcPr>
            <w:tcW w:w="5566" w:type="dxa"/>
          </w:tcPr>
          <w:p w14:paraId="340739C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w:t>
            </w:r>
            <w:r w:rsidRPr="00307A59">
              <w:rPr>
                <w:rFonts w:ascii="Arial" w:hAnsi="Arial" w:cs="Arial"/>
                <w:noProof/>
                <w:sz w:val="22"/>
                <w:szCs w:val="22"/>
              </w:rPr>
              <w:t xml:space="preserve"> výdržný proud</w:t>
            </w:r>
            <w:r>
              <w:rPr>
                <w:rFonts w:ascii="Arial" w:hAnsi="Arial" w:cs="Arial"/>
                <w:noProof/>
                <w:sz w:val="22"/>
                <w:szCs w:val="22"/>
              </w:rPr>
              <w:t xml:space="preserve">                                                   Ip</w:t>
            </w:r>
          </w:p>
        </w:tc>
        <w:tc>
          <w:tcPr>
            <w:tcW w:w="2553" w:type="dxa"/>
            <w:gridSpan w:val="2"/>
          </w:tcPr>
          <w:p w14:paraId="14410D05" w14:textId="7826AC61" w:rsidR="00FC4362" w:rsidRDefault="00AD38A1"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50 kA</w:t>
            </w:r>
          </w:p>
        </w:tc>
        <w:tc>
          <w:tcPr>
            <w:tcW w:w="1975" w:type="dxa"/>
          </w:tcPr>
          <w:p w14:paraId="1E9D3E5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FA406E3" w14:textId="77777777" w:rsidTr="00E71317">
        <w:tc>
          <w:tcPr>
            <w:tcW w:w="5566" w:type="dxa"/>
          </w:tcPr>
          <w:p w14:paraId="3C2E626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Částečné výboje</w:t>
            </w:r>
          </w:p>
        </w:tc>
        <w:tc>
          <w:tcPr>
            <w:tcW w:w="2553" w:type="dxa"/>
            <w:gridSpan w:val="2"/>
          </w:tcPr>
          <w:p w14:paraId="5A8231E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&lt;20 pC</w:t>
            </w:r>
          </w:p>
        </w:tc>
        <w:tc>
          <w:tcPr>
            <w:tcW w:w="1975" w:type="dxa"/>
          </w:tcPr>
          <w:p w14:paraId="4FC264DB"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41AE6A7" w14:textId="77777777" w:rsidTr="00E71317">
        <w:tc>
          <w:tcPr>
            <w:tcW w:w="5566" w:type="dxa"/>
          </w:tcPr>
          <w:p w14:paraId="02A930CC" w14:textId="77777777"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Třída odolnosti proti vnitřnímu oblouku</w:t>
            </w:r>
          </w:p>
        </w:tc>
        <w:tc>
          <w:tcPr>
            <w:tcW w:w="2553" w:type="dxa"/>
            <w:gridSpan w:val="2"/>
          </w:tcPr>
          <w:p w14:paraId="2FC1BF2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IAC A FL 20 kA / 1s</w:t>
            </w:r>
          </w:p>
        </w:tc>
        <w:tc>
          <w:tcPr>
            <w:tcW w:w="1975" w:type="dxa"/>
          </w:tcPr>
          <w:p w14:paraId="36CFFC9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157DBDB1" w14:textId="77777777" w:rsidTr="00E71317">
        <w:tc>
          <w:tcPr>
            <w:tcW w:w="5566" w:type="dxa"/>
          </w:tcPr>
          <w:p w14:paraId="770F89C7"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Stupeň krytí (podle ČSN EN 60529)</w:t>
            </w:r>
          </w:p>
        </w:tc>
        <w:tc>
          <w:tcPr>
            <w:tcW w:w="2553" w:type="dxa"/>
            <w:gridSpan w:val="2"/>
          </w:tcPr>
          <w:p w14:paraId="2A2593D3" w14:textId="04BDFF39" w:rsidR="00FC4362" w:rsidRDefault="00AD38A1"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IP2X</w:t>
            </w:r>
          </w:p>
        </w:tc>
        <w:tc>
          <w:tcPr>
            <w:tcW w:w="1975" w:type="dxa"/>
          </w:tcPr>
          <w:p w14:paraId="7EA4DB4B"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45FD624D" w14:textId="77777777" w:rsidTr="00E71317">
        <w:tc>
          <w:tcPr>
            <w:tcW w:w="5566" w:type="dxa"/>
          </w:tcPr>
          <w:p w14:paraId="13E2E314" w14:textId="77777777"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Stup</w:t>
            </w:r>
            <w:r>
              <w:rPr>
                <w:rFonts w:ascii="Arial" w:hAnsi="Arial" w:cs="Arial"/>
                <w:noProof/>
                <w:sz w:val="22"/>
                <w:szCs w:val="22"/>
              </w:rPr>
              <w:t>eň</w:t>
            </w:r>
            <w:r w:rsidRPr="002E4C4F">
              <w:rPr>
                <w:rFonts w:ascii="Arial" w:hAnsi="Arial" w:cs="Arial"/>
                <w:noProof/>
                <w:sz w:val="22"/>
                <w:szCs w:val="22"/>
              </w:rPr>
              <w:t xml:space="preserve"> ochrany proti vnějším mech</w:t>
            </w:r>
            <w:r>
              <w:rPr>
                <w:rFonts w:ascii="Arial" w:hAnsi="Arial" w:cs="Arial"/>
                <w:noProof/>
                <w:sz w:val="22"/>
                <w:szCs w:val="22"/>
              </w:rPr>
              <w:t>.</w:t>
            </w:r>
            <w:r w:rsidRPr="002E4C4F">
              <w:rPr>
                <w:rFonts w:ascii="Arial" w:hAnsi="Arial" w:cs="Arial"/>
                <w:noProof/>
                <w:sz w:val="22"/>
                <w:szCs w:val="22"/>
              </w:rPr>
              <w:t xml:space="preserve"> nárazům</w:t>
            </w:r>
            <w:r>
              <w:rPr>
                <w:rFonts w:ascii="Arial" w:hAnsi="Arial" w:cs="Arial"/>
                <w:noProof/>
                <w:sz w:val="22"/>
                <w:szCs w:val="22"/>
              </w:rPr>
              <w:t xml:space="preserve"> (podle ČSN EN50102)</w:t>
            </w:r>
          </w:p>
        </w:tc>
        <w:tc>
          <w:tcPr>
            <w:tcW w:w="2553" w:type="dxa"/>
            <w:gridSpan w:val="2"/>
          </w:tcPr>
          <w:p w14:paraId="022E3D74" w14:textId="7D3A7FB5" w:rsidR="00FC4362" w:rsidRDefault="00AD38A1"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IK 07</w:t>
            </w:r>
          </w:p>
        </w:tc>
        <w:tc>
          <w:tcPr>
            <w:tcW w:w="1975" w:type="dxa"/>
          </w:tcPr>
          <w:p w14:paraId="42F82DAF"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2CB12AC" w14:textId="77777777" w:rsidTr="00E71317">
        <w:tc>
          <w:tcPr>
            <w:tcW w:w="5566" w:type="dxa"/>
          </w:tcPr>
          <w:p w14:paraId="24B0F8A5" w14:textId="77777777" w:rsidR="00FC4362" w:rsidRDefault="00FC4362" w:rsidP="00FC4362">
            <w:pPr>
              <w:spacing w:before="60"/>
              <w:jc w:val="both"/>
              <w:rPr>
                <w:rFonts w:ascii="Arial" w:hAnsi="Arial" w:cs="Arial"/>
                <w:noProof/>
                <w:sz w:val="22"/>
                <w:szCs w:val="22"/>
              </w:rPr>
            </w:pPr>
            <w:r w:rsidRPr="002E4C4F">
              <w:rPr>
                <w:rFonts w:ascii="Arial" w:hAnsi="Arial" w:cs="Arial"/>
                <w:noProof/>
                <w:sz w:val="22"/>
                <w:szCs w:val="22"/>
              </w:rPr>
              <w:t>Kategorie ztráty nepřerušenosti provozu</w:t>
            </w:r>
          </w:p>
        </w:tc>
        <w:tc>
          <w:tcPr>
            <w:tcW w:w="2553" w:type="dxa"/>
            <w:gridSpan w:val="2"/>
          </w:tcPr>
          <w:p w14:paraId="343F8F29" w14:textId="18A2CB5A" w:rsidR="00FC4362" w:rsidRDefault="00FC4362" w:rsidP="00FC4362">
            <w:pPr>
              <w:spacing w:before="60"/>
              <w:jc w:val="both"/>
              <w:rPr>
                <w:rFonts w:ascii="Arial" w:hAnsi="Arial" w:cs="Arial"/>
                <w:noProof/>
                <w:sz w:val="22"/>
                <w:szCs w:val="22"/>
              </w:rPr>
            </w:pPr>
            <w:r>
              <w:rPr>
                <w:rFonts w:ascii="Arial" w:hAnsi="Arial" w:cs="Arial"/>
                <w:noProof/>
                <w:sz w:val="22"/>
                <w:szCs w:val="22"/>
              </w:rPr>
              <w:t>LSC</w:t>
            </w:r>
            <w:del w:id="0" w:author="Kabele, Roman" w:date="2025-03-20T13:05:00Z" w16du:dateUtc="2025-03-20T12:05:00Z">
              <w:r w:rsidDel="003D2751">
                <w:rPr>
                  <w:rFonts w:ascii="Arial" w:hAnsi="Arial" w:cs="Arial"/>
                  <w:noProof/>
                  <w:sz w:val="22"/>
                  <w:szCs w:val="22"/>
                </w:rPr>
                <w:delText xml:space="preserve"> </w:delText>
              </w:r>
            </w:del>
            <w:r>
              <w:rPr>
                <w:rFonts w:ascii="Arial" w:hAnsi="Arial" w:cs="Arial"/>
                <w:noProof/>
                <w:sz w:val="22"/>
                <w:szCs w:val="22"/>
              </w:rPr>
              <w:t>2A</w:t>
            </w:r>
            <w:ins w:id="1" w:author="Kabele, Roman" w:date="2025-03-20T13:05:00Z" w16du:dateUtc="2025-03-20T12:05:00Z">
              <w:r w:rsidR="003D2751">
                <w:rPr>
                  <w:rFonts w:ascii="Arial" w:hAnsi="Arial" w:cs="Arial"/>
                  <w:noProof/>
                  <w:sz w:val="22"/>
                  <w:szCs w:val="22"/>
                </w:rPr>
                <w:t xml:space="preserve"> / LSC2</w:t>
              </w:r>
            </w:ins>
          </w:p>
        </w:tc>
        <w:tc>
          <w:tcPr>
            <w:tcW w:w="1975" w:type="dxa"/>
          </w:tcPr>
          <w:p w14:paraId="0563DABC" w14:textId="1EDC3D2A" w:rsidR="00FC4362" w:rsidRPr="00E659A1" w:rsidRDefault="003D2751" w:rsidP="00FC4362">
            <w:pPr>
              <w:tabs>
                <w:tab w:val="left" w:pos="284"/>
              </w:tabs>
              <w:spacing w:before="80"/>
              <w:jc w:val="both"/>
              <w:rPr>
                <w:rFonts w:ascii="Arial" w:hAnsi="Arial" w:cs="Arial"/>
                <w:i/>
                <w:snapToGrid w:val="0"/>
                <w:color w:val="000000"/>
                <w:sz w:val="22"/>
                <w:szCs w:val="22"/>
                <w:highlight w:val="lightGray"/>
              </w:rPr>
            </w:pPr>
            <w:ins w:id="2" w:author="Kabele, Roman" w:date="2025-03-20T13:05:00Z" w16du:dateUtc="2025-03-20T12:05:00Z">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ins>
            <w:del w:id="3" w:author="Kabele, Roman" w:date="2025-03-20T13:05:00Z" w16du:dateUtc="2025-03-20T12:05:00Z">
              <w:r w:rsidR="00FC4362" w:rsidRPr="00E659A1" w:rsidDel="003D2751">
                <w:rPr>
                  <w:rFonts w:ascii="Arial" w:hAnsi="Arial" w:cs="Arial"/>
                  <w:i/>
                  <w:snapToGrid w:val="0"/>
                  <w:color w:val="000000"/>
                  <w:sz w:val="22"/>
                  <w:szCs w:val="22"/>
                  <w:highlight w:val="lightGray"/>
                </w:rPr>
                <w:delText>[</w:delText>
              </w:r>
              <w:r w:rsidR="00FC4362" w:rsidDel="003D2751">
                <w:rPr>
                  <w:rFonts w:ascii="Arial" w:hAnsi="Arial" w:cs="Arial"/>
                  <w:i/>
                  <w:snapToGrid w:val="0"/>
                  <w:color w:val="000000"/>
                  <w:sz w:val="22"/>
                  <w:szCs w:val="22"/>
                  <w:highlight w:val="lightGray"/>
                </w:rPr>
                <w:delText>ANO/NE</w:delText>
              </w:r>
              <w:r w:rsidR="00FC4362" w:rsidRPr="00E659A1" w:rsidDel="003D2751">
                <w:rPr>
                  <w:rFonts w:ascii="Arial" w:hAnsi="Arial" w:cs="Arial"/>
                  <w:i/>
                  <w:snapToGrid w:val="0"/>
                  <w:color w:val="000000"/>
                  <w:sz w:val="22"/>
                  <w:szCs w:val="22"/>
                  <w:highlight w:val="lightGray"/>
                </w:rPr>
                <w:delText>]</w:delText>
              </w:r>
            </w:del>
          </w:p>
        </w:tc>
      </w:tr>
      <w:tr w:rsidR="00FC4362" w:rsidRPr="00E659A1" w14:paraId="778E93C5" w14:textId="77777777" w:rsidTr="00E71317">
        <w:tc>
          <w:tcPr>
            <w:tcW w:w="5566" w:type="dxa"/>
          </w:tcPr>
          <w:p w14:paraId="2398290D"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Třída přepážek</w:t>
            </w:r>
          </w:p>
        </w:tc>
        <w:tc>
          <w:tcPr>
            <w:tcW w:w="2553" w:type="dxa"/>
            <w:gridSpan w:val="2"/>
          </w:tcPr>
          <w:p w14:paraId="1F6BA606" w14:textId="3E48DEB3" w:rsidR="00FC4362" w:rsidRDefault="00FC4362" w:rsidP="00FC4362">
            <w:pPr>
              <w:spacing w:before="60"/>
              <w:jc w:val="both"/>
              <w:rPr>
                <w:rFonts w:ascii="Arial" w:hAnsi="Arial" w:cs="Arial"/>
                <w:noProof/>
                <w:sz w:val="22"/>
                <w:szCs w:val="22"/>
              </w:rPr>
            </w:pPr>
            <w:r>
              <w:rPr>
                <w:rFonts w:ascii="Arial" w:hAnsi="Arial" w:cs="Arial"/>
                <w:noProof/>
                <w:sz w:val="22"/>
                <w:szCs w:val="22"/>
              </w:rPr>
              <w:t>PM</w:t>
            </w:r>
          </w:p>
        </w:tc>
        <w:tc>
          <w:tcPr>
            <w:tcW w:w="1975" w:type="dxa"/>
          </w:tcPr>
          <w:p w14:paraId="7FCD06E6"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18F28662" w14:textId="77777777" w:rsidTr="00E71317">
        <w:tc>
          <w:tcPr>
            <w:tcW w:w="10094" w:type="dxa"/>
            <w:gridSpan w:val="4"/>
          </w:tcPr>
          <w:p w14:paraId="33C7F44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b/>
                <w:snapToGrid w:val="0"/>
                <w:color w:val="000000"/>
                <w:sz w:val="22"/>
                <w:szCs w:val="22"/>
              </w:rPr>
              <w:t>Pole s odpínačem</w:t>
            </w:r>
          </w:p>
        </w:tc>
      </w:tr>
      <w:tr w:rsidR="00FC4362" w:rsidRPr="00E659A1" w14:paraId="60CBCD65" w14:textId="77777777" w:rsidTr="00E71317">
        <w:tc>
          <w:tcPr>
            <w:tcW w:w="5566" w:type="dxa"/>
          </w:tcPr>
          <w:p w14:paraId="2B1A217D"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2553" w:type="dxa"/>
            <w:gridSpan w:val="2"/>
          </w:tcPr>
          <w:p w14:paraId="2483819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975" w:type="dxa"/>
          </w:tcPr>
          <w:p w14:paraId="64104FA1"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62C1AE34" w14:textId="77777777" w:rsidTr="00E71317">
        <w:tc>
          <w:tcPr>
            <w:tcW w:w="5566" w:type="dxa"/>
          </w:tcPr>
          <w:p w14:paraId="059389D7"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2553" w:type="dxa"/>
            <w:gridSpan w:val="2"/>
          </w:tcPr>
          <w:p w14:paraId="081BB10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975" w:type="dxa"/>
          </w:tcPr>
          <w:p w14:paraId="2963550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5FE0778E" w14:textId="77777777" w:rsidTr="00E71317">
        <w:tc>
          <w:tcPr>
            <w:tcW w:w="10094" w:type="dxa"/>
            <w:gridSpan w:val="4"/>
          </w:tcPr>
          <w:p w14:paraId="3B44F7B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noProof/>
                <w:sz w:val="22"/>
                <w:szCs w:val="22"/>
              </w:rPr>
              <w:t>Odpínač</w:t>
            </w:r>
          </w:p>
        </w:tc>
      </w:tr>
      <w:tr w:rsidR="00FC4362" w14:paraId="656CECEB" w14:textId="77777777" w:rsidTr="00E71317">
        <w:tc>
          <w:tcPr>
            <w:tcW w:w="5566" w:type="dxa"/>
          </w:tcPr>
          <w:p w14:paraId="41576C63"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2553" w:type="dxa"/>
            <w:gridSpan w:val="2"/>
          </w:tcPr>
          <w:p w14:paraId="51E5D7B9" w14:textId="1C2C357D" w:rsidR="00FC4362" w:rsidRDefault="00190F99"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630 A</w:t>
            </w:r>
          </w:p>
        </w:tc>
        <w:tc>
          <w:tcPr>
            <w:tcW w:w="1975" w:type="dxa"/>
          </w:tcPr>
          <w:p w14:paraId="7991B22A"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4E77962C" w14:textId="77777777" w:rsidTr="00E71317">
        <w:tc>
          <w:tcPr>
            <w:tcW w:w="5566" w:type="dxa"/>
          </w:tcPr>
          <w:p w14:paraId="1EC9D05C" w14:textId="7F036839"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w:t>
            </w:r>
            <w:r w:rsidR="00413BB3">
              <w:rPr>
                <w:rFonts w:ascii="Arial" w:hAnsi="Arial" w:cs="Arial"/>
                <w:noProof/>
                <w:sz w:val="22"/>
                <w:szCs w:val="22"/>
              </w:rPr>
              <w:t>/jmen. doba zkratu</w:t>
            </w:r>
            <w:r>
              <w:rPr>
                <w:rFonts w:ascii="Arial" w:hAnsi="Arial" w:cs="Arial"/>
                <w:noProof/>
                <w:sz w:val="22"/>
                <w:szCs w:val="22"/>
              </w:rPr>
              <w:t xml:space="preserve"> Ik</w:t>
            </w:r>
            <w:r w:rsidR="00413BB3">
              <w:rPr>
                <w:rFonts w:ascii="Arial" w:hAnsi="Arial" w:cs="Arial"/>
                <w:noProof/>
                <w:sz w:val="22"/>
                <w:szCs w:val="22"/>
              </w:rPr>
              <w:t>/</w:t>
            </w:r>
            <w:r w:rsidR="00453825">
              <w:rPr>
                <w:rFonts w:ascii="Arial" w:hAnsi="Arial" w:cs="Arial"/>
                <w:noProof/>
                <w:sz w:val="22"/>
                <w:szCs w:val="22"/>
              </w:rPr>
              <w:t>tk</w:t>
            </w:r>
          </w:p>
        </w:tc>
        <w:tc>
          <w:tcPr>
            <w:tcW w:w="2553" w:type="dxa"/>
            <w:gridSpan w:val="2"/>
          </w:tcPr>
          <w:p w14:paraId="3F4B1CDC" w14:textId="6B842A03" w:rsidR="00FC4362" w:rsidRDefault="00190F99"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20 kA</w:t>
            </w:r>
            <w:r w:rsidR="00453825">
              <w:rPr>
                <w:rFonts w:ascii="Arial" w:hAnsi="Arial" w:cs="Arial"/>
                <w:noProof/>
                <w:sz w:val="22"/>
                <w:szCs w:val="22"/>
              </w:rPr>
              <w:t>/1s</w:t>
            </w:r>
          </w:p>
        </w:tc>
        <w:tc>
          <w:tcPr>
            <w:tcW w:w="1975" w:type="dxa"/>
          </w:tcPr>
          <w:p w14:paraId="3F9EE9AE"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38640B9B" w14:textId="77777777" w:rsidTr="00E71317">
        <w:tc>
          <w:tcPr>
            <w:tcW w:w="5566" w:type="dxa"/>
          </w:tcPr>
          <w:p w14:paraId="5CC8E74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2553" w:type="dxa"/>
            <w:gridSpan w:val="2"/>
          </w:tcPr>
          <w:p w14:paraId="225D9212" w14:textId="720821EE" w:rsidR="00FC4362" w:rsidRDefault="00453825"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50 kA</w:t>
            </w:r>
          </w:p>
        </w:tc>
        <w:tc>
          <w:tcPr>
            <w:tcW w:w="1975" w:type="dxa"/>
          </w:tcPr>
          <w:p w14:paraId="7AB97901"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469155A1" w14:textId="77777777" w:rsidTr="00E71317">
        <w:tc>
          <w:tcPr>
            <w:tcW w:w="5566" w:type="dxa"/>
          </w:tcPr>
          <w:p w14:paraId="711E170B"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2A66E3C1" w14:textId="7EC85809" w:rsidR="00FC4362" w:rsidRDefault="00453825"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50 kA</w:t>
            </w:r>
          </w:p>
        </w:tc>
        <w:tc>
          <w:tcPr>
            <w:tcW w:w="1975" w:type="dxa"/>
          </w:tcPr>
          <w:p w14:paraId="483C262D" w14:textId="77777777" w:rsidR="00FC4362" w:rsidRDefault="00FC4362" w:rsidP="00FC4362">
            <w:r w:rsidRPr="005C6B03">
              <w:rPr>
                <w:rFonts w:ascii="Arial" w:hAnsi="Arial" w:cs="Arial"/>
                <w:i/>
                <w:snapToGrid w:val="0"/>
                <w:color w:val="000000"/>
                <w:sz w:val="22"/>
                <w:szCs w:val="22"/>
                <w:highlight w:val="lightGray"/>
              </w:rPr>
              <w:t>[ANO/NE]</w:t>
            </w:r>
          </w:p>
        </w:tc>
      </w:tr>
      <w:tr w:rsidR="00FC4362" w:rsidRPr="00E659A1" w14:paraId="624C1F56" w14:textId="77777777" w:rsidTr="00E71317">
        <w:tc>
          <w:tcPr>
            <w:tcW w:w="5566" w:type="dxa"/>
          </w:tcPr>
          <w:p w14:paraId="508ECDB1" w14:textId="77777777"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     třída M1</w:t>
            </w:r>
          </w:p>
        </w:tc>
        <w:tc>
          <w:tcPr>
            <w:tcW w:w="2553" w:type="dxa"/>
            <w:gridSpan w:val="2"/>
          </w:tcPr>
          <w:p w14:paraId="1175CEBA" w14:textId="04EB69C9" w:rsidR="00FC4362" w:rsidRDefault="00FC4362" w:rsidP="00FC4362">
            <w:pPr>
              <w:spacing w:before="60"/>
              <w:jc w:val="both"/>
              <w:rPr>
                <w:rFonts w:ascii="Arial" w:hAnsi="Arial" w:cs="Arial"/>
                <w:noProof/>
                <w:sz w:val="22"/>
                <w:szCs w:val="22"/>
              </w:rPr>
            </w:pPr>
            <w:r>
              <w:rPr>
                <w:rFonts w:ascii="Arial" w:hAnsi="Arial" w:cs="Arial"/>
                <w:noProof/>
                <w:sz w:val="22"/>
                <w:szCs w:val="22"/>
              </w:rPr>
              <w:t xml:space="preserve">Počet spínacích cyklů: </w:t>
            </w:r>
            <w:r w:rsidR="00453825">
              <w:rPr>
                <w:rFonts w:ascii="Arial" w:hAnsi="Arial" w:cs="Arial"/>
                <w:noProof/>
                <w:sz w:val="22"/>
                <w:szCs w:val="22"/>
              </w:rPr>
              <w:t xml:space="preserve"> Min. </w:t>
            </w:r>
            <w:r>
              <w:rPr>
                <w:rFonts w:ascii="Arial" w:hAnsi="Arial" w:cs="Arial"/>
                <w:noProof/>
                <w:sz w:val="22"/>
                <w:szCs w:val="22"/>
              </w:rPr>
              <w:t>1000</w:t>
            </w:r>
          </w:p>
        </w:tc>
        <w:tc>
          <w:tcPr>
            <w:tcW w:w="1975" w:type="dxa"/>
          </w:tcPr>
          <w:p w14:paraId="6F887DB9"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485BE3C9" w14:textId="77777777" w:rsidTr="00E71317">
        <w:tc>
          <w:tcPr>
            <w:tcW w:w="5566" w:type="dxa"/>
          </w:tcPr>
          <w:p w14:paraId="1D5B0D45" w14:textId="77777777"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E3</w:t>
            </w:r>
          </w:p>
        </w:tc>
        <w:tc>
          <w:tcPr>
            <w:tcW w:w="2553" w:type="dxa"/>
            <w:gridSpan w:val="2"/>
          </w:tcPr>
          <w:p w14:paraId="4918E08A" w14:textId="4243290B"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Ir: </w:t>
            </w:r>
            <w:r w:rsidR="0013540B">
              <w:rPr>
                <w:rFonts w:ascii="Arial" w:hAnsi="Arial" w:cs="Arial"/>
                <w:noProof/>
                <w:sz w:val="22"/>
                <w:szCs w:val="22"/>
              </w:rPr>
              <w:t xml:space="preserve"> Min. </w:t>
            </w:r>
            <w:r>
              <w:rPr>
                <w:rFonts w:ascii="Arial" w:hAnsi="Arial" w:cs="Arial"/>
                <w:noProof/>
                <w:sz w:val="22"/>
                <w:szCs w:val="22"/>
              </w:rPr>
              <w:t>100</w:t>
            </w:r>
          </w:p>
          <w:p w14:paraId="5A6AEB1E" w14:textId="0FBF7B53"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Ima: </w:t>
            </w:r>
            <w:r w:rsidR="0013540B">
              <w:rPr>
                <w:rFonts w:ascii="Arial" w:hAnsi="Arial" w:cs="Arial"/>
                <w:noProof/>
                <w:sz w:val="22"/>
                <w:szCs w:val="22"/>
              </w:rPr>
              <w:t xml:space="preserve"> Min. </w:t>
            </w:r>
            <w:r>
              <w:rPr>
                <w:rFonts w:ascii="Arial" w:hAnsi="Arial" w:cs="Arial"/>
                <w:noProof/>
                <w:sz w:val="22"/>
                <w:szCs w:val="22"/>
              </w:rPr>
              <w:t>5</w:t>
            </w:r>
          </w:p>
        </w:tc>
        <w:tc>
          <w:tcPr>
            <w:tcW w:w="1975" w:type="dxa"/>
          </w:tcPr>
          <w:p w14:paraId="52CAC7B2"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5EF4357B" w14:textId="77777777" w:rsidTr="00E71317">
        <w:tc>
          <w:tcPr>
            <w:tcW w:w="10094" w:type="dxa"/>
            <w:gridSpan w:val="4"/>
          </w:tcPr>
          <w:p w14:paraId="083E73F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w:t>
            </w:r>
          </w:p>
        </w:tc>
      </w:tr>
      <w:tr w:rsidR="00FC4362" w14:paraId="4ACF73AE" w14:textId="77777777" w:rsidTr="00E71317">
        <w:tc>
          <w:tcPr>
            <w:tcW w:w="5566" w:type="dxa"/>
          </w:tcPr>
          <w:p w14:paraId="59B48C9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7E82860C" w14:textId="50ED46C0" w:rsidR="00FC4362" w:rsidRDefault="0013540B"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20 kA</w:t>
            </w:r>
          </w:p>
        </w:tc>
        <w:tc>
          <w:tcPr>
            <w:tcW w:w="1975" w:type="dxa"/>
          </w:tcPr>
          <w:p w14:paraId="705D6A99" w14:textId="77777777" w:rsidR="00FC4362" w:rsidRDefault="00FC4362" w:rsidP="00FC4362">
            <w:r w:rsidRPr="00E614F1">
              <w:rPr>
                <w:rFonts w:ascii="Arial" w:hAnsi="Arial" w:cs="Arial"/>
                <w:i/>
                <w:snapToGrid w:val="0"/>
                <w:color w:val="000000"/>
                <w:sz w:val="22"/>
                <w:szCs w:val="22"/>
                <w:highlight w:val="lightGray"/>
              </w:rPr>
              <w:t>[ANO/NE]</w:t>
            </w:r>
          </w:p>
        </w:tc>
      </w:tr>
      <w:tr w:rsidR="00FC4362" w14:paraId="3B408043" w14:textId="77777777" w:rsidTr="00E71317">
        <w:tc>
          <w:tcPr>
            <w:tcW w:w="5566" w:type="dxa"/>
          </w:tcPr>
          <w:p w14:paraId="1395BD0B"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728218DF" w14:textId="7F32F628" w:rsidR="00FC4362" w:rsidRDefault="0013540B"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50 kA</w:t>
            </w:r>
          </w:p>
        </w:tc>
        <w:tc>
          <w:tcPr>
            <w:tcW w:w="1975" w:type="dxa"/>
          </w:tcPr>
          <w:p w14:paraId="040126F7" w14:textId="77777777" w:rsidR="00FC4362" w:rsidRDefault="00FC4362" w:rsidP="00FC4362">
            <w:r w:rsidRPr="00E614F1">
              <w:rPr>
                <w:rFonts w:ascii="Arial" w:hAnsi="Arial" w:cs="Arial"/>
                <w:i/>
                <w:snapToGrid w:val="0"/>
                <w:color w:val="000000"/>
                <w:sz w:val="22"/>
                <w:szCs w:val="22"/>
                <w:highlight w:val="lightGray"/>
              </w:rPr>
              <w:t>[ANO/NE]</w:t>
            </w:r>
          </w:p>
        </w:tc>
      </w:tr>
      <w:tr w:rsidR="00FC4362" w:rsidRPr="00E659A1" w14:paraId="7941DBC3" w14:textId="77777777" w:rsidTr="00E71317">
        <w:tc>
          <w:tcPr>
            <w:tcW w:w="5566" w:type="dxa"/>
          </w:tcPr>
          <w:p w14:paraId="34855C76" w14:textId="6782289E"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r w:rsidR="006136B7">
              <w:rPr>
                <w:rFonts w:ascii="Arial" w:hAnsi="Arial" w:cs="Arial"/>
                <w:noProof/>
                <w:sz w:val="22"/>
                <w:szCs w:val="22"/>
              </w:rPr>
              <w:t xml:space="preserve">    třída M0</w:t>
            </w:r>
          </w:p>
        </w:tc>
        <w:tc>
          <w:tcPr>
            <w:tcW w:w="2553" w:type="dxa"/>
            <w:gridSpan w:val="2"/>
          </w:tcPr>
          <w:p w14:paraId="7B38F7B3" w14:textId="24F5E45D" w:rsidR="00FC4362" w:rsidRDefault="00FC4362" w:rsidP="00FC4362">
            <w:pPr>
              <w:spacing w:before="60"/>
              <w:jc w:val="both"/>
              <w:rPr>
                <w:rFonts w:ascii="Arial" w:hAnsi="Arial" w:cs="Arial"/>
                <w:noProof/>
                <w:sz w:val="22"/>
                <w:szCs w:val="22"/>
              </w:rPr>
            </w:pPr>
            <w:r>
              <w:rPr>
                <w:rFonts w:ascii="Arial" w:hAnsi="Arial" w:cs="Arial"/>
                <w:noProof/>
                <w:sz w:val="22"/>
                <w:szCs w:val="22"/>
              </w:rPr>
              <w:t xml:space="preserve">Počet spínacích cyklů: </w:t>
            </w:r>
            <w:r w:rsidR="0013540B">
              <w:rPr>
                <w:rFonts w:ascii="Arial" w:hAnsi="Arial" w:cs="Arial"/>
                <w:noProof/>
                <w:sz w:val="22"/>
                <w:szCs w:val="22"/>
              </w:rPr>
              <w:t xml:space="preserve"> Min. </w:t>
            </w:r>
            <w:r>
              <w:rPr>
                <w:rFonts w:ascii="Arial" w:hAnsi="Arial" w:cs="Arial"/>
                <w:noProof/>
                <w:sz w:val="22"/>
                <w:szCs w:val="22"/>
              </w:rPr>
              <w:t>1000</w:t>
            </w:r>
          </w:p>
        </w:tc>
        <w:tc>
          <w:tcPr>
            <w:tcW w:w="1975" w:type="dxa"/>
          </w:tcPr>
          <w:p w14:paraId="5383904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20C19029" w14:textId="77777777" w:rsidTr="00E71317">
        <w:tc>
          <w:tcPr>
            <w:tcW w:w="5566" w:type="dxa"/>
          </w:tcPr>
          <w:p w14:paraId="6E98B2FC" w14:textId="7E1244E5"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sidR="00E7157A">
              <w:rPr>
                <w:rFonts w:ascii="Arial" w:hAnsi="Arial" w:cs="Arial"/>
                <w:noProof/>
                <w:sz w:val="22"/>
                <w:szCs w:val="22"/>
              </w:rPr>
              <w:t>2</w:t>
            </w:r>
          </w:p>
        </w:tc>
        <w:tc>
          <w:tcPr>
            <w:tcW w:w="2553" w:type="dxa"/>
            <w:gridSpan w:val="2"/>
          </w:tcPr>
          <w:p w14:paraId="73176428" w14:textId="6C0BA943"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Ir: </w:t>
            </w:r>
            <w:r w:rsidR="0013540B">
              <w:rPr>
                <w:rFonts w:ascii="Arial" w:hAnsi="Arial" w:cs="Arial"/>
                <w:noProof/>
                <w:sz w:val="22"/>
                <w:szCs w:val="22"/>
              </w:rPr>
              <w:t xml:space="preserve"> Min. </w:t>
            </w:r>
            <w:r>
              <w:rPr>
                <w:rFonts w:ascii="Arial" w:hAnsi="Arial" w:cs="Arial"/>
                <w:noProof/>
                <w:sz w:val="22"/>
                <w:szCs w:val="22"/>
              </w:rPr>
              <w:t>100</w:t>
            </w:r>
          </w:p>
          <w:p w14:paraId="636A410C" w14:textId="7778F385"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Ima: </w:t>
            </w:r>
            <w:r w:rsidR="0013540B">
              <w:rPr>
                <w:rFonts w:ascii="Arial" w:hAnsi="Arial" w:cs="Arial"/>
                <w:noProof/>
                <w:sz w:val="22"/>
                <w:szCs w:val="22"/>
              </w:rPr>
              <w:t xml:space="preserve"> Min. </w:t>
            </w:r>
            <w:r>
              <w:rPr>
                <w:rFonts w:ascii="Arial" w:hAnsi="Arial" w:cs="Arial"/>
                <w:noProof/>
                <w:sz w:val="22"/>
                <w:szCs w:val="22"/>
              </w:rPr>
              <w:t>5</w:t>
            </w:r>
          </w:p>
        </w:tc>
        <w:tc>
          <w:tcPr>
            <w:tcW w:w="1975" w:type="dxa"/>
          </w:tcPr>
          <w:p w14:paraId="7E4E669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4DF7030B" w14:textId="77777777" w:rsidTr="00E71317">
        <w:tc>
          <w:tcPr>
            <w:tcW w:w="10094" w:type="dxa"/>
            <w:gridSpan w:val="4"/>
          </w:tcPr>
          <w:p w14:paraId="3CC43376"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w:t>
            </w:r>
            <w:r w:rsidRPr="00C57B76">
              <w:rPr>
                <w:rFonts w:ascii="Arial" w:hAnsi="Arial" w:cs="Arial"/>
                <w:b/>
                <w:snapToGrid w:val="0"/>
                <w:color w:val="000000"/>
                <w:sz w:val="22"/>
                <w:szCs w:val="22"/>
              </w:rPr>
              <w:t>odpínačem</w:t>
            </w:r>
            <w:r>
              <w:rPr>
                <w:rFonts w:ascii="Arial" w:hAnsi="Arial" w:cs="Arial"/>
                <w:b/>
                <w:snapToGrid w:val="0"/>
                <w:color w:val="000000"/>
                <w:sz w:val="22"/>
                <w:szCs w:val="22"/>
              </w:rPr>
              <w:t xml:space="preserve"> a s pojistkami IEC</w:t>
            </w:r>
          </w:p>
        </w:tc>
      </w:tr>
      <w:tr w:rsidR="00FC4362" w:rsidRPr="00E659A1" w14:paraId="174BC71C" w14:textId="77777777" w:rsidTr="00E71317">
        <w:tc>
          <w:tcPr>
            <w:tcW w:w="5566" w:type="dxa"/>
          </w:tcPr>
          <w:p w14:paraId="183C9A49"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2553" w:type="dxa"/>
            <w:gridSpan w:val="2"/>
          </w:tcPr>
          <w:p w14:paraId="67F79B77"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975" w:type="dxa"/>
          </w:tcPr>
          <w:p w14:paraId="2113FFDF"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3745A96D" w14:textId="77777777" w:rsidTr="00E71317">
        <w:tc>
          <w:tcPr>
            <w:tcW w:w="5566" w:type="dxa"/>
          </w:tcPr>
          <w:p w14:paraId="51224062"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2553" w:type="dxa"/>
            <w:gridSpan w:val="2"/>
          </w:tcPr>
          <w:p w14:paraId="2A0CC6D2"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975" w:type="dxa"/>
          </w:tcPr>
          <w:p w14:paraId="47342A4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w:t>
            </w:r>
            <w:r w:rsidRPr="00E659A1">
              <w:rPr>
                <w:rFonts w:ascii="Arial" w:hAnsi="Arial" w:cs="Arial"/>
                <w:i/>
                <w:snapToGrid w:val="0"/>
                <w:color w:val="000000"/>
                <w:sz w:val="22"/>
                <w:szCs w:val="22"/>
                <w:highlight w:val="lightGray"/>
              </w:rPr>
              <w:t>]</w:t>
            </w:r>
          </w:p>
        </w:tc>
      </w:tr>
      <w:tr w:rsidR="00FC4362" w:rsidRPr="00E659A1" w14:paraId="0A9D3EE1" w14:textId="77777777" w:rsidTr="00E71317">
        <w:tc>
          <w:tcPr>
            <w:tcW w:w="5566" w:type="dxa"/>
          </w:tcPr>
          <w:p w14:paraId="06817BB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C57B76">
              <w:rPr>
                <w:rFonts w:ascii="Arial" w:hAnsi="Arial" w:cs="Arial"/>
                <w:noProof/>
                <w:sz w:val="22"/>
                <w:szCs w:val="22"/>
              </w:rPr>
              <w:t>Odpínač</w:t>
            </w:r>
          </w:p>
        </w:tc>
        <w:tc>
          <w:tcPr>
            <w:tcW w:w="2553" w:type="dxa"/>
            <w:gridSpan w:val="2"/>
          </w:tcPr>
          <w:p w14:paraId="3073C90A" w14:textId="77777777" w:rsidR="00FC4362" w:rsidRDefault="00FC4362" w:rsidP="00FC4362">
            <w:pPr>
              <w:tabs>
                <w:tab w:val="left" w:pos="284"/>
              </w:tabs>
              <w:spacing w:before="80"/>
              <w:jc w:val="both"/>
              <w:rPr>
                <w:rFonts w:ascii="Arial" w:hAnsi="Arial" w:cs="Arial"/>
                <w:snapToGrid w:val="0"/>
                <w:color w:val="000000"/>
                <w:sz w:val="22"/>
                <w:szCs w:val="22"/>
              </w:rPr>
            </w:pPr>
          </w:p>
        </w:tc>
        <w:tc>
          <w:tcPr>
            <w:tcW w:w="1975" w:type="dxa"/>
          </w:tcPr>
          <w:p w14:paraId="64F448E4"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p>
        </w:tc>
      </w:tr>
      <w:tr w:rsidR="00FC4362" w14:paraId="452B01F8" w14:textId="77777777" w:rsidTr="00E71317">
        <w:tc>
          <w:tcPr>
            <w:tcW w:w="5566" w:type="dxa"/>
          </w:tcPr>
          <w:p w14:paraId="4D81EE5E"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lastRenderedPageBreak/>
              <w:t>Jmenovitý proud  Ir</w:t>
            </w:r>
          </w:p>
        </w:tc>
        <w:tc>
          <w:tcPr>
            <w:tcW w:w="2553" w:type="dxa"/>
            <w:gridSpan w:val="2"/>
          </w:tcPr>
          <w:p w14:paraId="0CA26192" w14:textId="7F3109C7" w:rsidR="00FC4362" w:rsidRDefault="00FA4764"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200 A</w:t>
            </w:r>
          </w:p>
        </w:tc>
        <w:tc>
          <w:tcPr>
            <w:tcW w:w="1975" w:type="dxa"/>
          </w:tcPr>
          <w:p w14:paraId="4C85D436" w14:textId="77777777" w:rsidR="00FC4362" w:rsidRDefault="00FC4362" w:rsidP="00FC4362">
            <w:r w:rsidRPr="005C6B03">
              <w:rPr>
                <w:rFonts w:ascii="Arial" w:hAnsi="Arial" w:cs="Arial"/>
                <w:i/>
                <w:snapToGrid w:val="0"/>
                <w:color w:val="000000"/>
                <w:sz w:val="22"/>
                <w:szCs w:val="22"/>
                <w:highlight w:val="lightGray"/>
              </w:rPr>
              <w:t>[ANO/NE]</w:t>
            </w:r>
          </w:p>
        </w:tc>
      </w:tr>
      <w:tr w:rsidR="00FC4362" w14:paraId="153544D8" w14:textId="77777777" w:rsidTr="00E71317">
        <w:tc>
          <w:tcPr>
            <w:tcW w:w="5566" w:type="dxa"/>
          </w:tcPr>
          <w:p w14:paraId="1DF76595"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3700BA7B" w14:textId="1DEA01F3" w:rsidR="00FC4362" w:rsidRDefault="006D71E0" w:rsidP="00FC4362">
            <w:pPr>
              <w:spacing w:before="60"/>
              <w:jc w:val="both"/>
              <w:rPr>
                <w:rFonts w:ascii="Arial" w:hAnsi="Arial" w:cs="Arial"/>
                <w:noProof/>
                <w:sz w:val="22"/>
                <w:szCs w:val="22"/>
              </w:rPr>
            </w:pPr>
            <w:r>
              <w:rPr>
                <w:rFonts w:ascii="Arial" w:hAnsi="Arial" w:cs="Arial"/>
                <w:noProof/>
                <w:sz w:val="22"/>
                <w:szCs w:val="22"/>
              </w:rPr>
              <w:t>Min. 2</w:t>
            </w:r>
            <w:r w:rsidR="00FC4362">
              <w:rPr>
                <w:rFonts w:ascii="Arial" w:hAnsi="Arial" w:cs="Arial"/>
                <w:noProof/>
                <w:sz w:val="22"/>
                <w:szCs w:val="22"/>
              </w:rPr>
              <w:t>0 kA</w:t>
            </w:r>
          </w:p>
        </w:tc>
        <w:tc>
          <w:tcPr>
            <w:tcW w:w="1975" w:type="dxa"/>
          </w:tcPr>
          <w:p w14:paraId="31FEC0C0" w14:textId="77777777" w:rsidR="00FC4362" w:rsidRDefault="00FC4362" w:rsidP="00FC4362">
            <w:r w:rsidRPr="005C6B03">
              <w:rPr>
                <w:rFonts w:ascii="Arial" w:hAnsi="Arial" w:cs="Arial"/>
                <w:i/>
                <w:snapToGrid w:val="0"/>
                <w:color w:val="000000"/>
                <w:sz w:val="22"/>
                <w:szCs w:val="22"/>
                <w:highlight w:val="lightGray"/>
              </w:rPr>
              <w:t>[ANO/NE]</w:t>
            </w:r>
          </w:p>
        </w:tc>
      </w:tr>
      <w:tr w:rsidR="00FC4362" w:rsidRPr="00E659A1" w14:paraId="1270C33F" w14:textId="77777777" w:rsidTr="00E71317">
        <w:tc>
          <w:tcPr>
            <w:tcW w:w="5566" w:type="dxa"/>
          </w:tcPr>
          <w:p w14:paraId="379EC3B3" w14:textId="77777777"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     třída M1</w:t>
            </w:r>
          </w:p>
        </w:tc>
        <w:tc>
          <w:tcPr>
            <w:tcW w:w="2553" w:type="dxa"/>
            <w:gridSpan w:val="2"/>
          </w:tcPr>
          <w:p w14:paraId="60C66A77" w14:textId="2ABD6884" w:rsidR="00FC4362" w:rsidRDefault="00FC4362" w:rsidP="00FC4362">
            <w:pPr>
              <w:spacing w:before="60"/>
              <w:jc w:val="both"/>
              <w:rPr>
                <w:rFonts w:ascii="Arial" w:hAnsi="Arial" w:cs="Arial"/>
                <w:noProof/>
                <w:sz w:val="22"/>
                <w:szCs w:val="22"/>
              </w:rPr>
            </w:pPr>
            <w:r>
              <w:rPr>
                <w:rFonts w:ascii="Arial" w:hAnsi="Arial" w:cs="Arial"/>
                <w:noProof/>
                <w:sz w:val="22"/>
                <w:szCs w:val="22"/>
              </w:rPr>
              <w:t xml:space="preserve">Počet spínacích cyklů: </w:t>
            </w:r>
            <w:r w:rsidR="00400B16">
              <w:rPr>
                <w:rFonts w:ascii="Arial" w:hAnsi="Arial" w:cs="Arial"/>
                <w:noProof/>
                <w:sz w:val="22"/>
                <w:szCs w:val="22"/>
              </w:rPr>
              <w:t xml:space="preserve"> Min. </w:t>
            </w:r>
            <w:r>
              <w:rPr>
                <w:rFonts w:ascii="Arial" w:hAnsi="Arial" w:cs="Arial"/>
                <w:noProof/>
                <w:sz w:val="22"/>
                <w:szCs w:val="22"/>
              </w:rPr>
              <w:t>1000</w:t>
            </w:r>
          </w:p>
        </w:tc>
        <w:tc>
          <w:tcPr>
            <w:tcW w:w="1975" w:type="dxa"/>
          </w:tcPr>
          <w:p w14:paraId="36EF392A"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242B638F" w14:textId="77777777" w:rsidTr="00E71317">
        <w:tc>
          <w:tcPr>
            <w:tcW w:w="5566" w:type="dxa"/>
          </w:tcPr>
          <w:p w14:paraId="0AFF0A34" w14:textId="77777777"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E3</w:t>
            </w:r>
          </w:p>
        </w:tc>
        <w:tc>
          <w:tcPr>
            <w:tcW w:w="2553" w:type="dxa"/>
            <w:gridSpan w:val="2"/>
          </w:tcPr>
          <w:p w14:paraId="753716D9" w14:textId="394C329C"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Ir: </w:t>
            </w:r>
            <w:r w:rsidR="00400B16">
              <w:rPr>
                <w:rFonts w:ascii="Arial" w:hAnsi="Arial" w:cs="Arial"/>
                <w:noProof/>
                <w:sz w:val="22"/>
                <w:szCs w:val="22"/>
              </w:rPr>
              <w:t xml:space="preserve"> Min. </w:t>
            </w:r>
            <w:r>
              <w:rPr>
                <w:rFonts w:ascii="Arial" w:hAnsi="Arial" w:cs="Arial"/>
                <w:noProof/>
                <w:sz w:val="22"/>
                <w:szCs w:val="22"/>
              </w:rPr>
              <w:t>100</w:t>
            </w:r>
          </w:p>
          <w:p w14:paraId="5D74783E" w14:textId="1C5EA506"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Ima: </w:t>
            </w:r>
            <w:r w:rsidR="00400B16">
              <w:rPr>
                <w:rFonts w:ascii="Arial" w:hAnsi="Arial" w:cs="Arial"/>
                <w:noProof/>
                <w:sz w:val="22"/>
                <w:szCs w:val="22"/>
              </w:rPr>
              <w:t xml:space="preserve"> Min. </w:t>
            </w:r>
            <w:r>
              <w:rPr>
                <w:rFonts w:ascii="Arial" w:hAnsi="Arial" w:cs="Arial"/>
                <w:noProof/>
                <w:sz w:val="22"/>
                <w:szCs w:val="22"/>
              </w:rPr>
              <w:t>5</w:t>
            </w:r>
          </w:p>
        </w:tc>
        <w:tc>
          <w:tcPr>
            <w:tcW w:w="1975" w:type="dxa"/>
          </w:tcPr>
          <w:p w14:paraId="5835D4A3"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5C6B03" w14:paraId="431250CA" w14:textId="77777777" w:rsidTr="00E71317">
        <w:tc>
          <w:tcPr>
            <w:tcW w:w="5566" w:type="dxa"/>
          </w:tcPr>
          <w:p w14:paraId="2F971F7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Maximální jmenovitý výkon transformátoru</w:t>
            </w:r>
            <w:r>
              <w:rPr>
                <w:rFonts w:ascii="Arial" w:hAnsi="Arial" w:cs="Arial"/>
                <w:noProof/>
                <w:sz w:val="22"/>
                <w:szCs w:val="22"/>
              </w:rPr>
              <w:tab/>
              <w:t>Smax</w:t>
            </w:r>
          </w:p>
        </w:tc>
        <w:tc>
          <w:tcPr>
            <w:tcW w:w="2553" w:type="dxa"/>
            <w:gridSpan w:val="2"/>
          </w:tcPr>
          <w:p w14:paraId="539F131D" w14:textId="35598B63" w:rsidR="00FC4362" w:rsidRDefault="00FC4362" w:rsidP="00FC4362">
            <w:pPr>
              <w:spacing w:before="60"/>
              <w:jc w:val="both"/>
              <w:rPr>
                <w:rFonts w:ascii="Arial" w:hAnsi="Arial" w:cs="Arial"/>
                <w:noProof/>
                <w:sz w:val="22"/>
                <w:szCs w:val="22"/>
              </w:rPr>
            </w:pPr>
            <w:r>
              <w:rPr>
                <w:rFonts w:ascii="Arial" w:hAnsi="Arial" w:cs="Arial"/>
                <w:noProof/>
                <w:sz w:val="22"/>
                <w:szCs w:val="22"/>
              </w:rPr>
              <w:t>≤1 </w:t>
            </w:r>
            <w:r w:rsidR="00400B16">
              <w:rPr>
                <w:rFonts w:ascii="Arial" w:hAnsi="Arial" w:cs="Arial"/>
                <w:noProof/>
                <w:sz w:val="22"/>
                <w:szCs w:val="22"/>
              </w:rPr>
              <w:t>0</w:t>
            </w:r>
            <w:r>
              <w:rPr>
                <w:rFonts w:ascii="Arial" w:hAnsi="Arial" w:cs="Arial"/>
                <w:noProof/>
                <w:sz w:val="22"/>
                <w:szCs w:val="22"/>
              </w:rPr>
              <w:t>00 kVA</w:t>
            </w:r>
          </w:p>
        </w:tc>
        <w:tc>
          <w:tcPr>
            <w:tcW w:w="1975" w:type="dxa"/>
          </w:tcPr>
          <w:p w14:paraId="18AD152E" w14:textId="77777777" w:rsidR="00FC4362" w:rsidRPr="005C6B03"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3ED02F1F" w14:textId="77777777" w:rsidTr="00E71317">
        <w:tc>
          <w:tcPr>
            <w:tcW w:w="10094" w:type="dxa"/>
            <w:gridSpan w:val="4"/>
          </w:tcPr>
          <w:p w14:paraId="30B22F5F"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 umístěný na výstupu (před transformátorem)</w:t>
            </w:r>
          </w:p>
        </w:tc>
      </w:tr>
      <w:tr w:rsidR="00FC4362" w14:paraId="6F8A0E96" w14:textId="77777777" w:rsidTr="00E71317">
        <w:tc>
          <w:tcPr>
            <w:tcW w:w="5566" w:type="dxa"/>
          </w:tcPr>
          <w:p w14:paraId="53AC8968"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2553" w:type="dxa"/>
            <w:gridSpan w:val="2"/>
          </w:tcPr>
          <w:p w14:paraId="1D20501F"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2 kA/1 s</w:t>
            </w:r>
          </w:p>
        </w:tc>
        <w:tc>
          <w:tcPr>
            <w:tcW w:w="1975" w:type="dxa"/>
          </w:tcPr>
          <w:p w14:paraId="7BAE79F8" w14:textId="77777777" w:rsidR="00FC4362" w:rsidRDefault="00FC4362" w:rsidP="00FC4362">
            <w:r w:rsidRPr="00E614F1">
              <w:rPr>
                <w:rFonts w:ascii="Arial" w:hAnsi="Arial" w:cs="Arial"/>
                <w:i/>
                <w:snapToGrid w:val="0"/>
                <w:color w:val="000000"/>
                <w:sz w:val="22"/>
                <w:szCs w:val="22"/>
                <w:highlight w:val="lightGray"/>
              </w:rPr>
              <w:t>[ANO/NE]</w:t>
            </w:r>
          </w:p>
        </w:tc>
      </w:tr>
      <w:tr w:rsidR="00FC4362" w14:paraId="1A5A3E5A" w14:textId="77777777" w:rsidTr="00E71317">
        <w:tc>
          <w:tcPr>
            <w:tcW w:w="5566" w:type="dxa"/>
          </w:tcPr>
          <w:p w14:paraId="1E5E7520"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28BFFE0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5 kA</w:t>
            </w:r>
          </w:p>
        </w:tc>
        <w:tc>
          <w:tcPr>
            <w:tcW w:w="1975" w:type="dxa"/>
          </w:tcPr>
          <w:p w14:paraId="68803ABC" w14:textId="77777777" w:rsidR="00FC4362" w:rsidRDefault="00FC4362" w:rsidP="00FC4362">
            <w:r w:rsidRPr="00E614F1">
              <w:rPr>
                <w:rFonts w:ascii="Arial" w:hAnsi="Arial" w:cs="Arial"/>
                <w:i/>
                <w:snapToGrid w:val="0"/>
                <w:color w:val="000000"/>
                <w:sz w:val="22"/>
                <w:szCs w:val="22"/>
                <w:highlight w:val="lightGray"/>
              </w:rPr>
              <w:t>[ANO/NE]</w:t>
            </w:r>
          </w:p>
        </w:tc>
      </w:tr>
      <w:tr w:rsidR="00FC4362" w:rsidRPr="00E659A1" w14:paraId="75E5269B" w14:textId="77777777" w:rsidTr="00E71317">
        <w:tc>
          <w:tcPr>
            <w:tcW w:w="5566" w:type="dxa"/>
          </w:tcPr>
          <w:p w14:paraId="1316C66F" w14:textId="6C8E5551"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r w:rsidR="00400B16">
              <w:rPr>
                <w:rFonts w:ascii="Arial" w:hAnsi="Arial" w:cs="Arial"/>
                <w:noProof/>
                <w:sz w:val="22"/>
                <w:szCs w:val="22"/>
              </w:rPr>
              <w:t xml:space="preserve">   třída</w:t>
            </w:r>
            <w:r w:rsidR="002A39DC">
              <w:rPr>
                <w:rFonts w:ascii="Arial" w:hAnsi="Arial" w:cs="Arial"/>
                <w:noProof/>
                <w:sz w:val="22"/>
                <w:szCs w:val="22"/>
              </w:rPr>
              <w:t xml:space="preserve"> M0</w:t>
            </w:r>
          </w:p>
        </w:tc>
        <w:tc>
          <w:tcPr>
            <w:tcW w:w="2553" w:type="dxa"/>
            <w:gridSpan w:val="2"/>
          </w:tcPr>
          <w:p w14:paraId="6BC74B97" w14:textId="73C1A7CD" w:rsidR="00FC4362" w:rsidRDefault="00FC4362" w:rsidP="00FC4362">
            <w:pPr>
              <w:spacing w:before="60"/>
              <w:jc w:val="both"/>
              <w:rPr>
                <w:rFonts w:ascii="Arial" w:hAnsi="Arial" w:cs="Arial"/>
                <w:noProof/>
                <w:sz w:val="22"/>
                <w:szCs w:val="22"/>
              </w:rPr>
            </w:pPr>
            <w:r>
              <w:rPr>
                <w:rFonts w:ascii="Arial" w:hAnsi="Arial" w:cs="Arial"/>
                <w:noProof/>
                <w:sz w:val="22"/>
                <w:szCs w:val="22"/>
              </w:rPr>
              <w:t xml:space="preserve">Počet spínacích cyklů: </w:t>
            </w:r>
            <w:r w:rsidR="002A39DC">
              <w:rPr>
                <w:rFonts w:ascii="Arial" w:hAnsi="Arial" w:cs="Arial"/>
                <w:noProof/>
                <w:sz w:val="22"/>
                <w:szCs w:val="22"/>
              </w:rPr>
              <w:t xml:space="preserve"> Min. </w:t>
            </w:r>
            <w:r>
              <w:rPr>
                <w:rFonts w:ascii="Arial" w:hAnsi="Arial" w:cs="Arial"/>
                <w:noProof/>
                <w:sz w:val="22"/>
                <w:szCs w:val="22"/>
              </w:rPr>
              <w:t>1000</w:t>
            </w:r>
          </w:p>
        </w:tc>
        <w:tc>
          <w:tcPr>
            <w:tcW w:w="1975" w:type="dxa"/>
          </w:tcPr>
          <w:p w14:paraId="57ABD3B2"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6EC1B034" w14:textId="77777777" w:rsidTr="00E71317">
        <w:tc>
          <w:tcPr>
            <w:tcW w:w="5566" w:type="dxa"/>
          </w:tcPr>
          <w:p w14:paraId="73070B6E" w14:textId="47453313"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sidR="002A39DC">
              <w:rPr>
                <w:rFonts w:ascii="Arial" w:hAnsi="Arial" w:cs="Arial"/>
                <w:noProof/>
                <w:sz w:val="22"/>
                <w:szCs w:val="22"/>
              </w:rPr>
              <w:t>2</w:t>
            </w:r>
          </w:p>
        </w:tc>
        <w:tc>
          <w:tcPr>
            <w:tcW w:w="2553" w:type="dxa"/>
            <w:gridSpan w:val="2"/>
          </w:tcPr>
          <w:p w14:paraId="704E765D" w14:textId="0655EE70"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Ir: </w:t>
            </w:r>
            <w:r w:rsidR="002A39DC">
              <w:rPr>
                <w:rFonts w:ascii="Arial" w:hAnsi="Arial" w:cs="Arial"/>
                <w:noProof/>
                <w:sz w:val="22"/>
                <w:szCs w:val="22"/>
              </w:rPr>
              <w:t xml:space="preserve"> Min. </w:t>
            </w:r>
            <w:r>
              <w:rPr>
                <w:rFonts w:ascii="Arial" w:hAnsi="Arial" w:cs="Arial"/>
                <w:noProof/>
                <w:sz w:val="22"/>
                <w:szCs w:val="22"/>
              </w:rPr>
              <w:t>100</w:t>
            </w:r>
          </w:p>
          <w:p w14:paraId="0D1FD449" w14:textId="5BF24D6A"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Ima: </w:t>
            </w:r>
            <w:r w:rsidR="002A39DC">
              <w:rPr>
                <w:rFonts w:ascii="Arial" w:hAnsi="Arial" w:cs="Arial"/>
                <w:noProof/>
                <w:sz w:val="22"/>
                <w:szCs w:val="22"/>
              </w:rPr>
              <w:t xml:space="preserve"> Min. </w:t>
            </w:r>
            <w:r>
              <w:rPr>
                <w:rFonts w:ascii="Arial" w:hAnsi="Arial" w:cs="Arial"/>
                <w:noProof/>
                <w:sz w:val="22"/>
                <w:szCs w:val="22"/>
              </w:rPr>
              <w:t>5</w:t>
            </w:r>
          </w:p>
        </w:tc>
        <w:tc>
          <w:tcPr>
            <w:tcW w:w="1975" w:type="dxa"/>
          </w:tcPr>
          <w:p w14:paraId="191FA9CC"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495F4086" w14:textId="77777777" w:rsidTr="00E71317">
        <w:tc>
          <w:tcPr>
            <w:tcW w:w="10094" w:type="dxa"/>
            <w:gridSpan w:val="4"/>
          </w:tcPr>
          <w:p w14:paraId="1791A478"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Pr>
                <w:rFonts w:ascii="Arial" w:hAnsi="Arial" w:cs="Arial"/>
                <w:noProof/>
                <w:sz w:val="22"/>
                <w:szCs w:val="22"/>
              </w:rPr>
              <w:t>Uzemňovač, umístěný před pojistkami (na straně k přípojnicím)</w:t>
            </w:r>
          </w:p>
        </w:tc>
      </w:tr>
      <w:tr w:rsidR="00FC4362" w14:paraId="14F9B3DA" w14:textId="77777777" w:rsidTr="00E71317">
        <w:tc>
          <w:tcPr>
            <w:tcW w:w="5566" w:type="dxa"/>
          </w:tcPr>
          <w:p w14:paraId="663B1F9B"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w:t>
            </w:r>
            <w:r w:rsidRPr="00307A59">
              <w:rPr>
                <w:rFonts w:ascii="Arial" w:hAnsi="Arial" w:cs="Arial"/>
                <w:noProof/>
                <w:sz w:val="22"/>
                <w:szCs w:val="22"/>
              </w:rPr>
              <w:t xml:space="preserve"> výdržný proud</w:t>
            </w:r>
            <w:r>
              <w:rPr>
                <w:rFonts w:ascii="Arial" w:hAnsi="Arial" w:cs="Arial"/>
                <w:noProof/>
                <w:sz w:val="22"/>
                <w:szCs w:val="22"/>
              </w:rPr>
              <w:t>/jmen. doba zkratu  Ik/tk</w:t>
            </w:r>
          </w:p>
        </w:tc>
        <w:tc>
          <w:tcPr>
            <w:tcW w:w="2553" w:type="dxa"/>
            <w:gridSpan w:val="2"/>
          </w:tcPr>
          <w:p w14:paraId="05386FBA"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2 kA/1 s</w:t>
            </w:r>
          </w:p>
        </w:tc>
        <w:tc>
          <w:tcPr>
            <w:tcW w:w="1975" w:type="dxa"/>
          </w:tcPr>
          <w:p w14:paraId="6122F40E" w14:textId="77777777" w:rsidR="00FC4362" w:rsidRDefault="00FC4362" w:rsidP="00FC4362">
            <w:r w:rsidRPr="00E614F1">
              <w:rPr>
                <w:rFonts w:ascii="Arial" w:hAnsi="Arial" w:cs="Arial"/>
                <w:i/>
                <w:snapToGrid w:val="0"/>
                <w:color w:val="000000"/>
                <w:sz w:val="22"/>
                <w:szCs w:val="22"/>
                <w:highlight w:val="lightGray"/>
              </w:rPr>
              <w:t>[ANO/NE]</w:t>
            </w:r>
          </w:p>
        </w:tc>
      </w:tr>
      <w:tr w:rsidR="00FC4362" w14:paraId="36769D9F" w14:textId="77777777" w:rsidTr="00E71317">
        <w:tc>
          <w:tcPr>
            <w:tcW w:w="5566" w:type="dxa"/>
          </w:tcPr>
          <w:p w14:paraId="4A7561D9"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1437AFC1"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 5 kA</w:t>
            </w:r>
          </w:p>
        </w:tc>
        <w:tc>
          <w:tcPr>
            <w:tcW w:w="1975" w:type="dxa"/>
          </w:tcPr>
          <w:p w14:paraId="375E447F" w14:textId="77777777" w:rsidR="00FC4362" w:rsidRDefault="00FC4362" w:rsidP="00FC4362">
            <w:r w:rsidRPr="00E614F1">
              <w:rPr>
                <w:rFonts w:ascii="Arial" w:hAnsi="Arial" w:cs="Arial"/>
                <w:i/>
                <w:snapToGrid w:val="0"/>
                <w:color w:val="000000"/>
                <w:sz w:val="22"/>
                <w:szCs w:val="22"/>
                <w:highlight w:val="lightGray"/>
              </w:rPr>
              <w:t>[ANO/NE]</w:t>
            </w:r>
          </w:p>
        </w:tc>
      </w:tr>
      <w:tr w:rsidR="00FC4362" w:rsidRPr="00E659A1" w14:paraId="1DD5054F" w14:textId="77777777" w:rsidTr="00E71317">
        <w:tc>
          <w:tcPr>
            <w:tcW w:w="5566" w:type="dxa"/>
          </w:tcPr>
          <w:p w14:paraId="7F899C4C" w14:textId="29FBBDDE" w:rsidR="00FC4362" w:rsidRDefault="00FC4362" w:rsidP="00FC4362">
            <w:pPr>
              <w:tabs>
                <w:tab w:val="left" w:pos="4678"/>
                <w:tab w:val="left" w:pos="6096"/>
              </w:tabs>
              <w:spacing w:before="60"/>
              <w:jc w:val="both"/>
              <w:rPr>
                <w:rFonts w:ascii="Arial" w:hAnsi="Arial" w:cs="Arial"/>
                <w:noProof/>
                <w:sz w:val="22"/>
                <w:szCs w:val="22"/>
              </w:rPr>
            </w:pPr>
            <w:r>
              <w:rPr>
                <w:rFonts w:ascii="Arial" w:hAnsi="Arial" w:cs="Arial"/>
                <w:noProof/>
                <w:sz w:val="22"/>
                <w:szCs w:val="22"/>
              </w:rPr>
              <w:t>Třída mechanické trvanlivosti</w:t>
            </w:r>
            <w:r w:rsidR="00F52387">
              <w:rPr>
                <w:rFonts w:ascii="Arial" w:hAnsi="Arial" w:cs="Arial"/>
                <w:noProof/>
                <w:sz w:val="22"/>
                <w:szCs w:val="22"/>
              </w:rPr>
              <w:t xml:space="preserve">   třída M0</w:t>
            </w:r>
          </w:p>
        </w:tc>
        <w:tc>
          <w:tcPr>
            <w:tcW w:w="2553" w:type="dxa"/>
            <w:gridSpan w:val="2"/>
          </w:tcPr>
          <w:p w14:paraId="5D3E1102" w14:textId="2077D715" w:rsidR="00FC4362" w:rsidRDefault="00FC4362" w:rsidP="00FC4362">
            <w:pPr>
              <w:spacing w:before="60"/>
              <w:jc w:val="both"/>
              <w:rPr>
                <w:rFonts w:ascii="Arial" w:hAnsi="Arial" w:cs="Arial"/>
                <w:noProof/>
                <w:sz w:val="22"/>
                <w:szCs w:val="22"/>
              </w:rPr>
            </w:pPr>
            <w:r>
              <w:rPr>
                <w:rFonts w:ascii="Arial" w:hAnsi="Arial" w:cs="Arial"/>
                <w:noProof/>
                <w:sz w:val="22"/>
                <w:szCs w:val="22"/>
              </w:rPr>
              <w:t xml:space="preserve">Počet spínacích cyklů: </w:t>
            </w:r>
            <w:r w:rsidR="00F52387">
              <w:rPr>
                <w:rFonts w:ascii="Arial" w:hAnsi="Arial" w:cs="Arial"/>
                <w:noProof/>
                <w:sz w:val="22"/>
                <w:szCs w:val="22"/>
              </w:rPr>
              <w:t xml:space="preserve"> Min. </w:t>
            </w:r>
            <w:r>
              <w:rPr>
                <w:rFonts w:ascii="Arial" w:hAnsi="Arial" w:cs="Arial"/>
                <w:noProof/>
                <w:sz w:val="22"/>
                <w:szCs w:val="22"/>
              </w:rPr>
              <w:t>1000</w:t>
            </w:r>
          </w:p>
        </w:tc>
        <w:tc>
          <w:tcPr>
            <w:tcW w:w="1975" w:type="dxa"/>
          </w:tcPr>
          <w:p w14:paraId="311F6E3E"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0AF83865" w14:textId="77777777" w:rsidTr="00E71317">
        <w:tc>
          <w:tcPr>
            <w:tcW w:w="5566" w:type="dxa"/>
          </w:tcPr>
          <w:p w14:paraId="103977CD" w14:textId="44C53F23" w:rsidR="00FC4362" w:rsidRDefault="00FC4362" w:rsidP="00FC4362">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třída </w:t>
            </w:r>
            <w:r w:rsidRPr="000C34C4">
              <w:rPr>
                <w:rFonts w:ascii="Arial" w:hAnsi="Arial" w:cs="Arial"/>
                <w:noProof/>
                <w:sz w:val="22"/>
                <w:szCs w:val="22"/>
              </w:rPr>
              <w:t>E</w:t>
            </w:r>
            <w:r w:rsidR="00F52387">
              <w:rPr>
                <w:rFonts w:ascii="Arial" w:hAnsi="Arial" w:cs="Arial"/>
                <w:noProof/>
                <w:sz w:val="22"/>
                <w:szCs w:val="22"/>
              </w:rPr>
              <w:t>2</w:t>
            </w:r>
          </w:p>
        </w:tc>
        <w:tc>
          <w:tcPr>
            <w:tcW w:w="2553" w:type="dxa"/>
            <w:gridSpan w:val="2"/>
          </w:tcPr>
          <w:p w14:paraId="07B5AD9F" w14:textId="4AB673E0"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Ir: </w:t>
            </w:r>
            <w:r w:rsidR="00F52387">
              <w:rPr>
                <w:rFonts w:ascii="Arial" w:hAnsi="Arial" w:cs="Arial"/>
                <w:noProof/>
                <w:sz w:val="22"/>
                <w:szCs w:val="22"/>
              </w:rPr>
              <w:t xml:space="preserve"> Min. </w:t>
            </w:r>
            <w:r>
              <w:rPr>
                <w:rFonts w:ascii="Arial" w:hAnsi="Arial" w:cs="Arial"/>
                <w:noProof/>
                <w:sz w:val="22"/>
                <w:szCs w:val="22"/>
              </w:rPr>
              <w:t>100</w:t>
            </w:r>
          </w:p>
          <w:p w14:paraId="5FD25E70" w14:textId="509EB4FF" w:rsidR="00FC4362" w:rsidRDefault="00FC4362" w:rsidP="00FC4362">
            <w:pPr>
              <w:jc w:val="both"/>
              <w:rPr>
                <w:rFonts w:ascii="Arial" w:hAnsi="Arial" w:cs="Arial"/>
                <w:noProof/>
                <w:sz w:val="22"/>
                <w:szCs w:val="22"/>
              </w:rPr>
            </w:pPr>
            <w:r>
              <w:rPr>
                <w:rFonts w:ascii="Arial" w:hAnsi="Arial" w:cs="Arial"/>
                <w:noProof/>
                <w:sz w:val="22"/>
                <w:szCs w:val="22"/>
              </w:rPr>
              <w:t xml:space="preserve">Počet spínacích cyklů při Ima: </w:t>
            </w:r>
            <w:r w:rsidR="00F52387">
              <w:rPr>
                <w:rFonts w:ascii="Arial" w:hAnsi="Arial" w:cs="Arial"/>
                <w:noProof/>
                <w:sz w:val="22"/>
                <w:szCs w:val="22"/>
              </w:rPr>
              <w:t xml:space="preserve"> Min. </w:t>
            </w:r>
            <w:r>
              <w:rPr>
                <w:rFonts w:ascii="Arial" w:hAnsi="Arial" w:cs="Arial"/>
                <w:noProof/>
                <w:sz w:val="22"/>
                <w:szCs w:val="22"/>
              </w:rPr>
              <w:t>5</w:t>
            </w:r>
          </w:p>
        </w:tc>
        <w:tc>
          <w:tcPr>
            <w:tcW w:w="1975" w:type="dxa"/>
          </w:tcPr>
          <w:p w14:paraId="247DD8F0"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5A111D" w14:paraId="3ED93AA5" w14:textId="77777777" w:rsidTr="00E71317">
        <w:tc>
          <w:tcPr>
            <w:tcW w:w="10094" w:type="dxa"/>
            <w:gridSpan w:val="4"/>
          </w:tcPr>
          <w:p w14:paraId="6F983FEC" w14:textId="77777777" w:rsidR="00FC4362" w:rsidRPr="005A111D" w:rsidRDefault="00FC4362" w:rsidP="00FC4362">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Pojistkový spodek (zásobník)</w:t>
            </w:r>
          </w:p>
        </w:tc>
      </w:tr>
      <w:tr w:rsidR="00FC4362" w:rsidRPr="00E659A1" w14:paraId="455887D8" w14:textId="77777777" w:rsidTr="00E71317">
        <w:tc>
          <w:tcPr>
            <w:tcW w:w="5566" w:type="dxa"/>
          </w:tcPr>
          <w:p w14:paraId="2EAB93CD"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Rozměr pojistkové vložky „e“</w:t>
            </w:r>
          </w:p>
        </w:tc>
        <w:tc>
          <w:tcPr>
            <w:tcW w:w="2553" w:type="dxa"/>
            <w:gridSpan w:val="2"/>
          </w:tcPr>
          <w:p w14:paraId="0751DA5F" w14:textId="77777777"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442 mm</w:t>
            </w:r>
          </w:p>
        </w:tc>
        <w:tc>
          <w:tcPr>
            <w:tcW w:w="1975" w:type="dxa"/>
          </w:tcPr>
          <w:p w14:paraId="6A331925"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33812102" w14:textId="77777777" w:rsidTr="00E71317">
        <w:tc>
          <w:tcPr>
            <w:tcW w:w="5566" w:type="dxa"/>
          </w:tcPr>
          <w:p w14:paraId="7060366B"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Maximální jmenovitý proud pojistkové vložky</w:t>
            </w:r>
          </w:p>
        </w:tc>
        <w:tc>
          <w:tcPr>
            <w:tcW w:w="2553" w:type="dxa"/>
            <w:gridSpan w:val="2"/>
          </w:tcPr>
          <w:p w14:paraId="3614959E" w14:textId="77777777"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80 A</w:t>
            </w:r>
          </w:p>
        </w:tc>
        <w:tc>
          <w:tcPr>
            <w:tcW w:w="1975" w:type="dxa"/>
          </w:tcPr>
          <w:p w14:paraId="4EBC93DB"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6295DC30" w14:textId="77777777" w:rsidTr="00E71317">
        <w:tc>
          <w:tcPr>
            <w:tcW w:w="5566" w:type="dxa"/>
          </w:tcPr>
          <w:p w14:paraId="7BDC2B81"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Typ vybavovacího zařízení pojistkové vložky</w:t>
            </w:r>
          </w:p>
        </w:tc>
        <w:tc>
          <w:tcPr>
            <w:tcW w:w="2553" w:type="dxa"/>
            <w:gridSpan w:val="2"/>
          </w:tcPr>
          <w:p w14:paraId="487DF5A4" w14:textId="77777777" w:rsidR="00FC4362" w:rsidRPr="005A111D"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„Střední“ dle ČSN EN 60282-1</w:t>
            </w:r>
          </w:p>
          <w:p w14:paraId="23455F22"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(80 N, d</w:t>
            </w:r>
            <w:r>
              <w:rPr>
                <w:rFonts w:ascii="Arial" w:hAnsi="Arial" w:cs="Arial"/>
                <w:snapToGrid w:val="0"/>
                <w:color w:val="000000"/>
                <w:sz w:val="22"/>
                <w:szCs w:val="22"/>
              </w:rPr>
              <w:t>élka vybavovacího kolíku 30 mm)</w:t>
            </w:r>
          </w:p>
        </w:tc>
        <w:tc>
          <w:tcPr>
            <w:tcW w:w="1975" w:type="dxa"/>
          </w:tcPr>
          <w:p w14:paraId="375F6AED"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145FA130" w14:textId="77777777" w:rsidTr="00E71317">
        <w:tc>
          <w:tcPr>
            <w:tcW w:w="5566" w:type="dxa"/>
          </w:tcPr>
          <w:p w14:paraId="2A2D1254" w14:textId="77777777" w:rsidR="00FC4362" w:rsidRDefault="00FC4362" w:rsidP="00FC4362">
            <w:pPr>
              <w:tabs>
                <w:tab w:val="left" w:pos="284"/>
              </w:tabs>
              <w:spacing w:before="80"/>
              <w:ind w:left="142" w:hanging="142"/>
              <w:jc w:val="both"/>
              <w:rPr>
                <w:rFonts w:ascii="Arial" w:hAnsi="Arial" w:cs="Arial"/>
                <w:snapToGrid w:val="0"/>
                <w:color w:val="000000"/>
                <w:sz w:val="22"/>
                <w:szCs w:val="22"/>
              </w:rPr>
            </w:pPr>
            <w:r w:rsidRPr="005A111D">
              <w:rPr>
                <w:rFonts w:ascii="Arial" w:hAnsi="Arial" w:cs="Arial"/>
                <w:snapToGrid w:val="0"/>
                <w:color w:val="000000"/>
                <w:sz w:val="22"/>
                <w:szCs w:val="22"/>
              </w:rPr>
              <w:t>Stupeň krytí</w:t>
            </w:r>
            <w:r>
              <w:rPr>
                <w:rFonts w:ascii="Arial" w:hAnsi="Arial" w:cs="Arial"/>
                <w:snapToGrid w:val="0"/>
                <w:color w:val="000000"/>
                <w:sz w:val="22"/>
                <w:szCs w:val="22"/>
              </w:rPr>
              <w:t xml:space="preserve"> </w:t>
            </w:r>
            <w:r w:rsidRPr="005A111D">
              <w:rPr>
                <w:rFonts w:ascii="Arial" w:hAnsi="Arial" w:cs="Arial"/>
                <w:snapToGrid w:val="0"/>
                <w:color w:val="000000"/>
                <w:sz w:val="22"/>
                <w:szCs w:val="22"/>
              </w:rPr>
              <w:t>(ve spojení s kovovým krytem rozvaděče)</w:t>
            </w:r>
          </w:p>
        </w:tc>
        <w:tc>
          <w:tcPr>
            <w:tcW w:w="2553" w:type="dxa"/>
            <w:gridSpan w:val="2"/>
          </w:tcPr>
          <w:p w14:paraId="1E24E1C8" w14:textId="5E13F662" w:rsidR="00FC4362" w:rsidRDefault="00FC4362" w:rsidP="00FC4362">
            <w:pPr>
              <w:tabs>
                <w:tab w:val="left" w:pos="284"/>
              </w:tabs>
              <w:spacing w:before="80"/>
              <w:jc w:val="both"/>
              <w:rPr>
                <w:rFonts w:ascii="Arial" w:hAnsi="Arial" w:cs="Arial"/>
                <w:snapToGrid w:val="0"/>
                <w:color w:val="000000"/>
                <w:sz w:val="22"/>
                <w:szCs w:val="22"/>
              </w:rPr>
            </w:pPr>
            <w:r w:rsidRPr="005A111D">
              <w:rPr>
                <w:rFonts w:ascii="Arial" w:hAnsi="Arial" w:cs="Arial"/>
                <w:snapToGrid w:val="0"/>
                <w:color w:val="000000"/>
                <w:sz w:val="22"/>
                <w:szCs w:val="22"/>
              </w:rPr>
              <w:t>≥ IP</w:t>
            </w:r>
            <w:r w:rsidR="002866D5">
              <w:rPr>
                <w:rFonts w:ascii="Arial" w:hAnsi="Arial" w:cs="Arial"/>
                <w:snapToGrid w:val="0"/>
                <w:color w:val="000000"/>
                <w:sz w:val="22"/>
                <w:szCs w:val="22"/>
              </w:rPr>
              <w:t>6</w:t>
            </w:r>
            <w:r w:rsidRPr="005A111D">
              <w:rPr>
                <w:rFonts w:ascii="Arial" w:hAnsi="Arial" w:cs="Arial"/>
                <w:snapToGrid w:val="0"/>
                <w:color w:val="000000"/>
                <w:sz w:val="22"/>
                <w:szCs w:val="22"/>
              </w:rPr>
              <w:t>X</w:t>
            </w:r>
          </w:p>
        </w:tc>
        <w:tc>
          <w:tcPr>
            <w:tcW w:w="1975" w:type="dxa"/>
          </w:tcPr>
          <w:p w14:paraId="07F67127" w14:textId="77777777" w:rsidR="00FC4362" w:rsidRPr="00E659A1" w:rsidRDefault="00FC4362" w:rsidP="00FC4362">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FC4362" w:rsidRPr="00E659A1" w14:paraId="200B5EF6" w14:textId="77777777" w:rsidTr="00E71317">
        <w:tc>
          <w:tcPr>
            <w:tcW w:w="10094" w:type="dxa"/>
            <w:gridSpan w:val="4"/>
          </w:tcPr>
          <w:p w14:paraId="33B774DF" w14:textId="77777777" w:rsidR="00FC4362" w:rsidRPr="005C6B03" w:rsidRDefault="00FC4362" w:rsidP="00FC4362">
            <w:pPr>
              <w:tabs>
                <w:tab w:val="left" w:pos="284"/>
              </w:tabs>
              <w:spacing w:before="80"/>
              <w:jc w:val="both"/>
              <w:rPr>
                <w:rFonts w:ascii="Arial" w:hAnsi="Arial" w:cs="Arial"/>
                <w:i/>
                <w:snapToGrid w:val="0"/>
                <w:color w:val="000000"/>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xml:space="preserve"> vypínačem do 630 A s funkcí OZ </w:t>
            </w:r>
            <w:r>
              <w:rPr>
                <w:rFonts w:ascii="Arial" w:hAnsi="Arial" w:cs="Arial"/>
                <w:b/>
                <w:noProof/>
                <w:sz w:val="22"/>
                <w:szCs w:val="22"/>
              </w:rPr>
              <w:t>(L1)</w:t>
            </w:r>
          </w:p>
        </w:tc>
      </w:tr>
      <w:tr w:rsidR="00FC4362" w:rsidRPr="00E659A1" w14:paraId="6E2871D6" w14:textId="77777777" w:rsidTr="00E71317">
        <w:tc>
          <w:tcPr>
            <w:tcW w:w="5566" w:type="dxa"/>
          </w:tcPr>
          <w:p w14:paraId="6F46D5F0"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2553" w:type="dxa"/>
            <w:gridSpan w:val="2"/>
          </w:tcPr>
          <w:p w14:paraId="0B8A3879"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25 kV</w:t>
            </w:r>
          </w:p>
        </w:tc>
        <w:tc>
          <w:tcPr>
            <w:tcW w:w="1975" w:type="dxa"/>
          </w:tcPr>
          <w:p w14:paraId="50A53D2B" w14:textId="77777777" w:rsidR="00FC4362" w:rsidRDefault="0039790B" w:rsidP="00FC4362">
            <w:r w:rsidRPr="005C6B03">
              <w:rPr>
                <w:rFonts w:ascii="Arial" w:hAnsi="Arial" w:cs="Arial"/>
                <w:i/>
                <w:snapToGrid w:val="0"/>
                <w:color w:val="000000"/>
                <w:sz w:val="22"/>
                <w:szCs w:val="22"/>
                <w:highlight w:val="lightGray"/>
              </w:rPr>
              <w:t>[ANO/NE]</w:t>
            </w:r>
          </w:p>
        </w:tc>
      </w:tr>
      <w:tr w:rsidR="00FC4362" w:rsidRPr="00E659A1" w14:paraId="363FD503" w14:textId="77777777" w:rsidTr="00E71317">
        <w:tc>
          <w:tcPr>
            <w:tcW w:w="5566" w:type="dxa"/>
          </w:tcPr>
          <w:p w14:paraId="20A40911"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2553" w:type="dxa"/>
            <w:gridSpan w:val="2"/>
          </w:tcPr>
          <w:p w14:paraId="4FFCA16C"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3</w:t>
            </w:r>
          </w:p>
        </w:tc>
        <w:tc>
          <w:tcPr>
            <w:tcW w:w="1975" w:type="dxa"/>
          </w:tcPr>
          <w:p w14:paraId="29C99AAE" w14:textId="77777777" w:rsidR="00FC4362" w:rsidRDefault="0039790B" w:rsidP="00FC4362">
            <w:r w:rsidRPr="005C6B03">
              <w:rPr>
                <w:rFonts w:ascii="Arial" w:hAnsi="Arial" w:cs="Arial"/>
                <w:i/>
                <w:snapToGrid w:val="0"/>
                <w:color w:val="000000"/>
                <w:sz w:val="22"/>
                <w:szCs w:val="22"/>
                <w:highlight w:val="lightGray"/>
              </w:rPr>
              <w:t>[ANO/NE]</w:t>
            </w:r>
          </w:p>
        </w:tc>
      </w:tr>
      <w:tr w:rsidR="00FC4362" w:rsidRPr="00E659A1" w14:paraId="087ED9BC" w14:textId="77777777" w:rsidTr="00E71317">
        <w:tc>
          <w:tcPr>
            <w:tcW w:w="10094" w:type="dxa"/>
            <w:gridSpan w:val="4"/>
          </w:tcPr>
          <w:p w14:paraId="49DB98B9" w14:textId="77777777" w:rsidR="00FC4362" w:rsidRPr="005C6B03" w:rsidRDefault="00FC4362" w:rsidP="00FC4362">
            <w:pPr>
              <w:tabs>
                <w:tab w:val="left" w:pos="284"/>
              </w:tabs>
              <w:spacing w:before="80"/>
              <w:jc w:val="both"/>
              <w:rPr>
                <w:rFonts w:ascii="Arial" w:hAnsi="Arial" w:cs="Arial"/>
                <w:i/>
                <w:snapToGrid w:val="0"/>
                <w:color w:val="000000"/>
                <w:highlight w:val="lightGray"/>
              </w:rPr>
            </w:pPr>
            <w:r>
              <w:rPr>
                <w:rFonts w:ascii="Arial" w:hAnsi="Arial" w:cs="Arial"/>
                <w:noProof/>
                <w:sz w:val="22"/>
                <w:szCs w:val="22"/>
              </w:rPr>
              <w:t>Vypínač</w:t>
            </w:r>
          </w:p>
        </w:tc>
      </w:tr>
      <w:tr w:rsidR="00FC4362" w:rsidRPr="00E659A1" w14:paraId="2E2ECBD2" w14:textId="77777777" w:rsidTr="00E71317">
        <w:tc>
          <w:tcPr>
            <w:tcW w:w="5566" w:type="dxa"/>
          </w:tcPr>
          <w:p w14:paraId="0573C3B0"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lastRenderedPageBreak/>
              <w:t>Vypínač (1x)</w:t>
            </w:r>
          </w:p>
        </w:tc>
        <w:tc>
          <w:tcPr>
            <w:tcW w:w="2553" w:type="dxa"/>
            <w:gridSpan w:val="2"/>
          </w:tcPr>
          <w:p w14:paraId="4526E7DE" w14:textId="77777777" w:rsidR="00FC4362" w:rsidRDefault="00FC4362" w:rsidP="00FC4362">
            <w:pPr>
              <w:spacing w:before="60"/>
              <w:jc w:val="both"/>
              <w:rPr>
                <w:rFonts w:ascii="Arial" w:hAnsi="Arial" w:cs="Arial"/>
                <w:noProof/>
                <w:sz w:val="22"/>
                <w:szCs w:val="22"/>
              </w:rPr>
            </w:pPr>
            <w:r>
              <w:rPr>
                <w:rFonts w:ascii="Arial" w:hAnsi="Arial" w:cs="Arial"/>
                <w:noProof/>
                <w:sz w:val="22"/>
                <w:szCs w:val="22"/>
              </w:rPr>
              <w:t>vakuový</w:t>
            </w:r>
          </w:p>
        </w:tc>
        <w:tc>
          <w:tcPr>
            <w:tcW w:w="1975" w:type="dxa"/>
          </w:tcPr>
          <w:p w14:paraId="0099FA95" w14:textId="77777777" w:rsidR="00FC4362" w:rsidRDefault="0039790B" w:rsidP="00FC4362">
            <w:r w:rsidRPr="005C6B03">
              <w:rPr>
                <w:rFonts w:ascii="Arial" w:hAnsi="Arial" w:cs="Arial"/>
                <w:i/>
                <w:snapToGrid w:val="0"/>
                <w:color w:val="000000"/>
                <w:sz w:val="22"/>
                <w:szCs w:val="22"/>
                <w:highlight w:val="lightGray"/>
              </w:rPr>
              <w:t>[ANO/NE]</w:t>
            </w:r>
          </w:p>
        </w:tc>
      </w:tr>
      <w:tr w:rsidR="00FC4362" w:rsidRPr="00E659A1" w14:paraId="5B5E9544" w14:textId="77777777" w:rsidTr="00E71317">
        <w:tc>
          <w:tcPr>
            <w:tcW w:w="5566" w:type="dxa"/>
          </w:tcPr>
          <w:p w14:paraId="30C872C9" w14:textId="77777777" w:rsidR="00FC4362" w:rsidRDefault="00FC4362" w:rsidP="00FC4362">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2553" w:type="dxa"/>
            <w:gridSpan w:val="2"/>
          </w:tcPr>
          <w:p w14:paraId="14E86735" w14:textId="0CD21869" w:rsidR="00FC4362" w:rsidRDefault="00E44D0B" w:rsidP="00FC4362">
            <w:pPr>
              <w:spacing w:before="60"/>
              <w:jc w:val="both"/>
              <w:rPr>
                <w:rFonts w:ascii="Arial" w:hAnsi="Arial" w:cs="Arial"/>
                <w:noProof/>
                <w:sz w:val="22"/>
                <w:szCs w:val="22"/>
              </w:rPr>
            </w:pPr>
            <w:r>
              <w:rPr>
                <w:rFonts w:ascii="Arial" w:hAnsi="Arial" w:cs="Arial"/>
                <w:noProof/>
                <w:sz w:val="22"/>
                <w:szCs w:val="22"/>
              </w:rPr>
              <w:t xml:space="preserve">Min. </w:t>
            </w:r>
            <w:r w:rsidR="00FC4362">
              <w:rPr>
                <w:rFonts w:ascii="Arial" w:hAnsi="Arial" w:cs="Arial"/>
                <w:noProof/>
                <w:sz w:val="22"/>
                <w:szCs w:val="22"/>
              </w:rPr>
              <w:t>630 A</w:t>
            </w:r>
          </w:p>
        </w:tc>
        <w:tc>
          <w:tcPr>
            <w:tcW w:w="1975" w:type="dxa"/>
          </w:tcPr>
          <w:p w14:paraId="32CC1C18" w14:textId="77777777" w:rsidR="00FC4362" w:rsidRDefault="0039790B" w:rsidP="00FC4362">
            <w:r w:rsidRPr="005C6B03">
              <w:rPr>
                <w:rFonts w:ascii="Arial" w:hAnsi="Arial" w:cs="Arial"/>
                <w:i/>
                <w:snapToGrid w:val="0"/>
                <w:color w:val="000000"/>
                <w:sz w:val="22"/>
                <w:szCs w:val="22"/>
                <w:highlight w:val="lightGray"/>
              </w:rPr>
              <w:t>[ANO/NE]</w:t>
            </w:r>
          </w:p>
        </w:tc>
      </w:tr>
      <w:tr w:rsidR="0039790B" w:rsidRPr="00E659A1" w14:paraId="15D6F8B1" w14:textId="77777777" w:rsidTr="00E71317">
        <w:tc>
          <w:tcPr>
            <w:tcW w:w="5566" w:type="dxa"/>
          </w:tcPr>
          <w:p w14:paraId="569135A8"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1BC453B6" w14:textId="3157D21C" w:rsidR="0039790B" w:rsidRDefault="00E44D0B"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55CC3340"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E0FB54C" w14:textId="77777777" w:rsidTr="00E71317">
        <w:tc>
          <w:tcPr>
            <w:tcW w:w="5566" w:type="dxa"/>
          </w:tcPr>
          <w:p w14:paraId="730F5AFD"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2553" w:type="dxa"/>
            <w:gridSpan w:val="2"/>
          </w:tcPr>
          <w:p w14:paraId="2F22A10F" w14:textId="11243DF7" w:rsidR="0039790B" w:rsidRDefault="00E44D0B"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5E898DBF"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1FDCA42E" w14:textId="77777777" w:rsidTr="00E71317">
        <w:tc>
          <w:tcPr>
            <w:tcW w:w="5566" w:type="dxa"/>
          </w:tcPr>
          <w:p w14:paraId="1BAB0771"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0B4943EF" w14:textId="3669E347" w:rsidR="0039790B" w:rsidRDefault="00E44D0B"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14BFDF0D"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375B585B" w14:textId="77777777" w:rsidTr="00E71317">
        <w:tc>
          <w:tcPr>
            <w:tcW w:w="5566" w:type="dxa"/>
          </w:tcPr>
          <w:p w14:paraId="6E9343DD" w14:textId="77777777" w:rsidR="0039790B"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Isc</w:t>
            </w:r>
          </w:p>
        </w:tc>
        <w:tc>
          <w:tcPr>
            <w:tcW w:w="2553" w:type="dxa"/>
            <w:gridSpan w:val="2"/>
          </w:tcPr>
          <w:p w14:paraId="229F563F" w14:textId="1740FDA0" w:rsidR="0039790B" w:rsidRDefault="00E44D0B"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55BC6429"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6CB96EE" w14:textId="77777777" w:rsidTr="00E71317">
        <w:tc>
          <w:tcPr>
            <w:tcW w:w="5566" w:type="dxa"/>
          </w:tcPr>
          <w:p w14:paraId="46595E45" w14:textId="334EAD01" w:rsidR="0039790B" w:rsidRPr="00194645"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vypínací proud</w:t>
            </w:r>
            <w:r>
              <w:rPr>
                <w:rFonts w:ascii="Arial" w:hAnsi="Arial" w:cs="Arial"/>
                <w:noProof/>
                <w:sz w:val="22"/>
                <w:szCs w:val="22"/>
              </w:rPr>
              <w:t xml:space="preserve"> kab. Ic                        </w:t>
            </w:r>
          </w:p>
        </w:tc>
        <w:tc>
          <w:tcPr>
            <w:tcW w:w="2553" w:type="dxa"/>
            <w:gridSpan w:val="2"/>
          </w:tcPr>
          <w:p w14:paraId="6D825448" w14:textId="4EDC2B18" w:rsidR="0039790B" w:rsidRDefault="00E44D0B"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25 A</w:t>
            </w:r>
          </w:p>
        </w:tc>
        <w:tc>
          <w:tcPr>
            <w:tcW w:w="1975" w:type="dxa"/>
          </w:tcPr>
          <w:p w14:paraId="3BE8387B"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D7C96DD" w14:textId="77777777" w:rsidTr="00E71317">
        <w:tc>
          <w:tcPr>
            <w:tcW w:w="5566" w:type="dxa"/>
          </w:tcPr>
          <w:p w14:paraId="5B6A16E7" w14:textId="5955F82E" w:rsidR="0039790B" w:rsidRDefault="0039790B" w:rsidP="0039790B">
            <w:pPr>
              <w:tabs>
                <w:tab w:val="left" w:pos="4678"/>
                <w:tab w:val="left" w:pos="6096"/>
              </w:tabs>
              <w:spacing w:before="60"/>
              <w:jc w:val="both"/>
              <w:rPr>
                <w:rFonts w:ascii="Arial" w:hAnsi="Arial" w:cs="Arial"/>
                <w:noProof/>
                <w:sz w:val="22"/>
                <w:szCs w:val="22"/>
              </w:rPr>
            </w:pPr>
            <w:r>
              <w:rPr>
                <w:rFonts w:ascii="Arial" w:hAnsi="Arial" w:cs="Arial"/>
                <w:noProof/>
                <w:sz w:val="22"/>
                <w:szCs w:val="22"/>
              </w:rPr>
              <w:t xml:space="preserve">Třída mechanické trvanlivosti     </w:t>
            </w:r>
            <w:r w:rsidR="00BE04E3">
              <w:rPr>
                <w:rFonts w:ascii="Arial" w:hAnsi="Arial" w:cs="Arial"/>
                <w:noProof/>
                <w:sz w:val="22"/>
                <w:szCs w:val="22"/>
              </w:rPr>
              <w:t>třída M1</w:t>
            </w:r>
          </w:p>
        </w:tc>
        <w:tc>
          <w:tcPr>
            <w:tcW w:w="2553" w:type="dxa"/>
            <w:gridSpan w:val="2"/>
          </w:tcPr>
          <w:p w14:paraId="0FFD9215" w14:textId="7030C3C0" w:rsidR="0039790B" w:rsidRDefault="00BE04E3" w:rsidP="0039790B">
            <w:pPr>
              <w:spacing w:before="60"/>
              <w:jc w:val="both"/>
              <w:rPr>
                <w:rFonts w:ascii="Arial" w:hAnsi="Arial" w:cs="Arial"/>
                <w:noProof/>
                <w:sz w:val="22"/>
                <w:szCs w:val="22"/>
              </w:rPr>
            </w:pPr>
            <w:r>
              <w:rPr>
                <w:rFonts w:ascii="Arial" w:hAnsi="Arial" w:cs="Arial"/>
                <w:noProof/>
                <w:sz w:val="22"/>
                <w:szCs w:val="22"/>
              </w:rPr>
              <w:t>Počet spínacích cyklů: Min. 10 000</w:t>
            </w:r>
          </w:p>
        </w:tc>
        <w:tc>
          <w:tcPr>
            <w:tcW w:w="1975" w:type="dxa"/>
          </w:tcPr>
          <w:p w14:paraId="0DD9F444"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0A3BB65C" w14:textId="77777777" w:rsidTr="00E71317">
        <w:tc>
          <w:tcPr>
            <w:tcW w:w="5566" w:type="dxa"/>
          </w:tcPr>
          <w:p w14:paraId="2FB48509"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2553" w:type="dxa"/>
            <w:gridSpan w:val="2"/>
          </w:tcPr>
          <w:p w14:paraId="3B6081B6" w14:textId="77777777"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2, C1</w:t>
            </w:r>
          </w:p>
        </w:tc>
        <w:tc>
          <w:tcPr>
            <w:tcW w:w="1975" w:type="dxa"/>
          </w:tcPr>
          <w:p w14:paraId="005CFBFD"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1A91A3D5" w14:textId="77777777" w:rsidTr="00E71317">
        <w:tc>
          <w:tcPr>
            <w:tcW w:w="5566" w:type="dxa"/>
          </w:tcPr>
          <w:p w14:paraId="2FCFA9A9" w14:textId="19D29EC1"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Jmenovitý sled spínání podle ČSN EN 62271-100</w:t>
            </w:r>
          </w:p>
        </w:tc>
        <w:tc>
          <w:tcPr>
            <w:tcW w:w="2553" w:type="dxa"/>
            <w:gridSpan w:val="2"/>
          </w:tcPr>
          <w:p w14:paraId="4CAC9020" w14:textId="4EBAB9B3" w:rsidR="0039790B" w:rsidRDefault="0039790B" w:rsidP="0039790B">
            <w:pPr>
              <w:jc w:val="both"/>
              <w:rPr>
                <w:rFonts w:ascii="Arial" w:hAnsi="Arial" w:cs="Arial"/>
                <w:noProof/>
                <w:sz w:val="22"/>
                <w:szCs w:val="22"/>
              </w:rPr>
            </w:pPr>
            <w:r>
              <w:rPr>
                <w:rFonts w:ascii="Arial" w:hAnsi="Arial" w:cs="Arial"/>
                <w:noProof/>
                <w:sz w:val="22"/>
                <w:szCs w:val="22"/>
              </w:rPr>
              <w:t xml:space="preserve">O – 0,3 s – CO – </w:t>
            </w:r>
            <w:r w:rsidR="00D21B60">
              <w:rPr>
                <w:rFonts w:ascii="Arial" w:hAnsi="Arial" w:cs="Arial"/>
                <w:noProof/>
                <w:sz w:val="22"/>
                <w:szCs w:val="22"/>
              </w:rPr>
              <w:t>15</w:t>
            </w:r>
            <w:r>
              <w:rPr>
                <w:rFonts w:ascii="Arial" w:hAnsi="Arial" w:cs="Arial"/>
                <w:noProof/>
                <w:sz w:val="22"/>
                <w:szCs w:val="22"/>
              </w:rPr>
              <w:t xml:space="preserve"> </w:t>
            </w:r>
            <w:r w:rsidR="00D21B60">
              <w:rPr>
                <w:rFonts w:ascii="Arial" w:hAnsi="Arial" w:cs="Arial"/>
                <w:noProof/>
                <w:sz w:val="22"/>
                <w:szCs w:val="22"/>
              </w:rPr>
              <w:t>s</w:t>
            </w:r>
            <w:r>
              <w:rPr>
                <w:rFonts w:ascii="Arial" w:hAnsi="Arial" w:cs="Arial"/>
                <w:noProof/>
                <w:sz w:val="22"/>
                <w:szCs w:val="22"/>
              </w:rPr>
              <w:t xml:space="preserve"> – CO</w:t>
            </w:r>
          </w:p>
        </w:tc>
        <w:tc>
          <w:tcPr>
            <w:tcW w:w="1975" w:type="dxa"/>
          </w:tcPr>
          <w:p w14:paraId="1322011E"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1AAEEB67" w14:textId="77777777" w:rsidTr="00E71317">
        <w:tc>
          <w:tcPr>
            <w:tcW w:w="10094" w:type="dxa"/>
            <w:gridSpan w:val="4"/>
          </w:tcPr>
          <w:p w14:paraId="6046E43D" w14:textId="77777777" w:rsidR="0039790B" w:rsidRPr="005C6B03" w:rsidRDefault="0039790B" w:rsidP="0039790B">
            <w:pPr>
              <w:tabs>
                <w:tab w:val="left" w:pos="284"/>
              </w:tabs>
              <w:spacing w:before="80"/>
              <w:jc w:val="both"/>
              <w:rPr>
                <w:rFonts w:ascii="Arial" w:hAnsi="Arial" w:cs="Arial"/>
                <w:i/>
                <w:snapToGrid w:val="0"/>
                <w:color w:val="000000"/>
                <w:highlight w:val="lightGray"/>
              </w:rPr>
            </w:pPr>
            <w:r w:rsidRPr="00897525">
              <w:rPr>
                <w:rFonts w:ascii="Arial" w:hAnsi="Arial" w:cs="Arial"/>
                <w:noProof/>
                <w:sz w:val="22"/>
                <w:szCs w:val="22"/>
              </w:rPr>
              <w:t>odpojovač</w:t>
            </w:r>
            <w:r>
              <w:rPr>
                <w:rFonts w:ascii="Arial" w:hAnsi="Arial" w:cs="Arial"/>
                <w:noProof/>
                <w:sz w:val="22"/>
                <w:szCs w:val="22"/>
              </w:rPr>
              <w:t xml:space="preserve"> (1x)</w:t>
            </w:r>
          </w:p>
        </w:tc>
      </w:tr>
      <w:tr w:rsidR="0039790B" w:rsidRPr="00E659A1" w14:paraId="4688F2CA" w14:textId="77777777" w:rsidTr="00E71317">
        <w:tc>
          <w:tcPr>
            <w:tcW w:w="5566" w:type="dxa"/>
          </w:tcPr>
          <w:p w14:paraId="43898FD5"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2553" w:type="dxa"/>
            <w:gridSpan w:val="2"/>
          </w:tcPr>
          <w:p w14:paraId="0F5FA7D0" w14:textId="60A37CDF" w:rsidR="0039790B" w:rsidRDefault="00D21B60" w:rsidP="0039790B">
            <w:pPr>
              <w:spacing w:before="60"/>
              <w:jc w:val="both"/>
              <w:rPr>
                <w:rFonts w:ascii="Arial" w:hAnsi="Arial" w:cs="Arial"/>
                <w:noProof/>
                <w:sz w:val="22"/>
                <w:szCs w:val="22"/>
              </w:rPr>
            </w:pPr>
            <w:r>
              <w:rPr>
                <w:rFonts w:ascii="Arial" w:hAnsi="Arial" w:cs="Arial"/>
                <w:noProof/>
                <w:sz w:val="22"/>
                <w:szCs w:val="22"/>
              </w:rPr>
              <w:t xml:space="preserve">Min. </w:t>
            </w:r>
            <w:r w:rsidR="0039790B">
              <w:rPr>
                <w:rFonts w:ascii="Arial" w:hAnsi="Arial" w:cs="Arial"/>
                <w:noProof/>
                <w:sz w:val="22"/>
                <w:szCs w:val="22"/>
              </w:rPr>
              <w:t>630 A</w:t>
            </w:r>
          </w:p>
        </w:tc>
        <w:tc>
          <w:tcPr>
            <w:tcW w:w="1975" w:type="dxa"/>
          </w:tcPr>
          <w:p w14:paraId="63B58A56"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7C3123E3" w14:textId="77777777" w:rsidTr="00E71317">
        <w:tc>
          <w:tcPr>
            <w:tcW w:w="5566" w:type="dxa"/>
          </w:tcPr>
          <w:p w14:paraId="0ED6F84B"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67FFFE9B" w14:textId="6C72DB1F" w:rsidR="0039790B" w:rsidRDefault="00887F61"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62D76456"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55C475A" w14:textId="77777777" w:rsidTr="00E71317">
        <w:tc>
          <w:tcPr>
            <w:tcW w:w="5566" w:type="dxa"/>
          </w:tcPr>
          <w:p w14:paraId="043AA3D8"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2553" w:type="dxa"/>
            <w:gridSpan w:val="2"/>
          </w:tcPr>
          <w:p w14:paraId="58AC49FE" w14:textId="0D4D1EF7" w:rsidR="0039790B" w:rsidRDefault="00887F61"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649F7BC6"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48C74A0A" w14:textId="77777777" w:rsidTr="00E71317">
        <w:tc>
          <w:tcPr>
            <w:tcW w:w="5566" w:type="dxa"/>
          </w:tcPr>
          <w:p w14:paraId="502A1B2A" w14:textId="4B99D8D8"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mechanické trvanlivosti odpojovače  </w:t>
            </w:r>
            <w:r w:rsidR="00887F61">
              <w:rPr>
                <w:rFonts w:ascii="Arial" w:hAnsi="Arial" w:cs="Arial"/>
                <w:noProof/>
                <w:sz w:val="22"/>
                <w:szCs w:val="22"/>
              </w:rPr>
              <w:t>třída M0</w:t>
            </w:r>
            <w:r>
              <w:rPr>
                <w:rFonts w:ascii="Arial" w:hAnsi="Arial" w:cs="Arial"/>
                <w:noProof/>
                <w:sz w:val="22"/>
                <w:szCs w:val="22"/>
              </w:rPr>
              <w:t xml:space="preserve">  </w:t>
            </w:r>
          </w:p>
        </w:tc>
        <w:tc>
          <w:tcPr>
            <w:tcW w:w="2553" w:type="dxa"/>
            <w:gridSpan w:val="2"/>
          </w:tcPr>
          <w:p w14:paraId="7A61016E" w14:textId="62A99004" w:rsidR="0039790B" w:rsidRDefault="00887F61" w:rsidP="0039790B">
            <w:pPr>
              <w:jc w:val="both"/>
              <w:rPr>
                <w:rFonts w:ascii="Arial" w:hAnsi="Arial" w:cs="Arial"/>
                <w:noProof/>
                <w:sz w:val="22"/>
                <w:szCs w:val="22"/>
              </w:rPr>
            </w:pPr>
            <w:r>
              <w:rPr>
                <w:rFonts w:ascii="Arial" w:hAnsi="Arial" w:cs="Arial"/>
                <w:noProof/>
                <w:sz w:val="22"/>
                <w:szCs w:val="22"/>
              </w:rPr>
              <w:t>Počet spínacích cyklů: Min.</w:t>
            </w:r>
            <w:r w:rsidR="00057A1C">
              <w:rPr>
                <w:rFonts w:ascii="Arial" w:hAnsi="Arial" w:cs="Arial"/>
                <w:noProof/>
                <w:sz w:val="22"/>
                <w:szCs w:val="22"/>
              </w:rPr>
              <w:t xml:space="preserve"> 1000</w:t>
            </w:r>
          </w:p>
        </w:tc>
        <w:tc>
          <w:tcPr>
            <w:tcW w:w="1975" w:type="dxa"/>
          </w:tcPr>
          <w:p w14:paraId="7680DDBB" w14:textId="77777777" w:rsidR="0039790B" w:rsidRPr="005C6B03" w:rsidRDefault="0039790B" w:rsidP="0039790B">
            <w:pPr>
              <w:tabs>
                <w:tab w:val="left" w:pos="284"/>
              </w:tabs>
              <w:spacing w:before="80"/>
              <w:jc w:val="both"/>
              <w:rPr>
                <w:rFonts w:ascii="Arial" w:hAnsi="Arial" w:cs="Arial"/>
                <w:i/>
                <w:snapToGrid w:val="0"/>
                <w:color w:val="000000"/>
                <w:sz w:val="22"/>
                <w:szCs w:val="22"/>
                <w:highlight w:val="lightGray"/>
              </w:rPr>
            </w:pPr>
            <w:r w:rsidRPr="0013273D">
              <w:rPr>
                <w:rFonts w:ascii="Arial" w:hAnsi="Arial" w:cs="Arial"/>
                <w:i/>
                <w:snapToGrid w:val="0"/>
                <w:color w:val="000000"/>
                <w:sz w:val="22"/>
                <w:szCs w:val="22"/>
                <w:highlight w:val="lightGray"/>
              </w:rPr>
              <w:t>[ANO/NE]</w:t>
            </w:r>
          </w:p>
        </w:tc>
      </w:tr>
      <w:tr w:rsidR="0039790B" w:rsidRPr="00E659A1" w14:paraId="0F2A45AA" w14:textId="77777777" w:rsidTr="00E71317">
        <w:tc>
          <w:tcPr>
            <w:tcW w:w="10094" w:type="dxa"/>
            <w:gridSpan w:val="4"/>
          </w:tcPr>
          <w:p w14:paraId="20704C42" w14:textId="77777777" w:rsidR="0039790B" w:rsidRPr="005C6B03" w:rsidRDefault="0039790B" w:rsidP="0039790B">
            <w:pPr>
              <w:tabs>
                <w:tab w:val="left" w:pos="284"/>
              </w:tabs>
              <w:spacing w:before="80"/>
              <w:jc w:val="both"/>
              <w:rPr>
                <w:rFonts w:ascii="Arial" w:hAnsi="Arial" w:cs="Arial"/>
                <w:i/>
                <w:snapToGrid w:val="0"/>
                <w:color w:val="000000"/>
                <w:highlight w:val="lightGray"/>
              </w:rPr>
            </w:pPr>
            <w:r>
              <w:rPr>
                <w:rFonts w:ascii="Arial" w:hAnsi="Arial" w:cs="Arial"/>
                <w:noProof/>
                <w:sz w:val="22"/>
                <w:szCs w:val="22"/>
              </w:rPr>
              <w:t>Uzemňovač (1x)</w:t>
            </w:r>
          </w:p>
        </w:tc>
      </w:tr>
      <w:tr w:rsidR="0039790B" w:rsidRPr="00E659A1" w14:paraId="4FA86B11" w14:textId="77777777" w:rsidTr="00E71317">
        <w:tc>
          <w:tcPr>
            <w:tcW w:w="5566" w:type="dxa"/>
          </w:tcPr>
          <w:p w14:paraId="63BF3B62"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3A561A62" w14:textId="1E06E2B1" w:rsidR="0039790B" w:rsidRDefault="00057A1C"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143EFE24"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22812154" w14:textId="77777777" w:rsidTr="00E71317">
        <w:tc>
          <w:tcPr>
            <w:tcW w:w="5566" w:type="dxa"/>
          </w:tcPr>
          <w:p w14:paraId="0B2049AA"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70B6B41B" w14:textId="09334FBC" w:rsidR="0039790B" w:rsidRDefault="00057A1C"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2C28563D" w14:textId="77777777" w:rsidR="0039790B" w:rsidRDefault="0039790B" w:rsidP="0039790B">
            <w:r w:rsidRPr="009D344C">
              <w:rPr>
                <w:rFonts w:ascii="Arial" w:hAnsi="Arial" w:cs="Arial"/>
                <w:i/>
                <w:snapToGrid w:val="0"/>
                <w:color w:val="000000"/>
                <w:sz w:val="22"/>
                <w:szCs w:val="22"/>
                <w:highlight w:val="lightGray"/>
              </w:rPr>
              <w:t>[ANO/NE]</w:t>
            </w:r>
          </w:p>
        </w:tc>
      </w:tr>
      <w:tr w:rsidR="00057A1C" w:rsidRPr="00E659A1" w14:paraId="38DB8520" w14:textId="77777777" w:rsidTr="00E71317">
        <w:tc>
          <w:tcPr>
            <w:tcW w:w="5566" w:type="dxa"/>
          </w:tcPr>
          <w:p w14:paraId="4777AB87" w14:textId="5101BDBB" w:rsidR="00057A1C" w:rsidRPr="00966B97" w:rsidRDefault="00057A1C" w:rsidP="0039790B">
            <w:pPr>
              <w:tabs>
                <w:tab w:val="left" w:pos="4678"/>
              </w:tabs>
              <w:spacing w:before="60"/>
              <w:jc w:val="both"/>
              <w:rPr>
                <w:rFonts w:ascii="Arial" w:hAnsi="Arial" w:cs="Arial"/>
                <w:noProof/>
                <w:sz w:val="22"/>
                <w:szCs w:val="22"/>
              </w:rPr>
            </w:pPr>
            <w:r w:rsidRPr="00966B97">
              <w:rPr>
                <w:rFonts w:ascii="Arial" w:hAnsi="Arial" w:cs="Arial"/>
                <w:noProof/>
                <w:sz w:val="22"/>
                <w:szCs w:val="22"/>
              </w:rPr>
              <w:t>Třída mechanické trvanlivosti   třída M0</w:t>
            </w:r>
          </w:p>
        </w:tc>
        <w:tc>
          <w:tcPr>
            <w:tcW w:w="2553" w:type="dxa"/>
            <w:gridSpan w:val="2"/>
          </w:tcPr>
          <w:p w14:paraId="54FC2233" w14:textId="0886A1FD" w:rsidR="00057A1C" w:rsidRPr="00966B97" w:rsidRDefault="00051B57" w:rsidP="0039790B">
            <w:pPr>
              <w:jc w:val="both"/>
              <w:rPr>
                <w:rFonts w:ascii="Arial" w:hAnsi="Arial" w:cs="Arial"/>
                <w:noProof/>
                <w:sz w:val="22"/>
                <w:szCs w:val="22"/>
              </w:rPr>
            </w:pPr>
            <w:r w:rsidRPr="00966B97">
              <w:rPr>
                <w:rFonts w:ascii="Arial" w:hAnsi="Arial" w:cs="Arial"/>
                <w:noProof/>
                <w:sz w:val="22"/>
                <w:szCs w:val="22"/>
              </w:rPr>
              <w:t>Počet spínacích cyklů: Min. 1000</w:t>
            </w:r>
          </w:p>
        </w:tc>
        <w:tc>
          <w:tcPr>
            <w:tcW w:w="1975" w:type="dxa"/>
          </w:tcPr>
          <w:p w14:paraId="67B8D54B" w14:textId="41D11793" w:rsidR="00057A1C" w:rsidRPr="009D344C" w:rsidRDefault="008F2FF4" w:rsidP="0039790B">
            <w:pPr>
              <w:rPr>
                <w:rFonts w:ascii="Arial" w:hAnsi="Arial" w:cs="Arial"/>
                <w:i/>
                <w:snapToGrid w:val="0"/>
                <w:color w:val="000000"/>
                <w:highlight w:val="lightGray"/>
              </w:rPr>
            </w:pPr>
            <w:r w:rsidRPr="009D344C">
              <w:rPr>
                <w:rFonts w:ascii="Arial" w:hAnsi="Arial" w:cs="Arial"/>
                <w:i/>
                <w:snapToGrid w:val="0"/>
                <w:color w:val="000000"/>
                <w:sz w:val="22"/>
                <w:szCs w:val="22"/>
                <w:highlight w:val="lightGray"/>
              </w:rPr>
              <w:t>[ANO/NE]</w:t>
            </w:r>
          </w:p>
        </w:tc>
      </w:tr>
      <w:tr w:rsidR="0039790B" w:rsidRPr="00E659A1" w14:paraId="134ECB57" w14:textId="77777777" w:rsidTr="00E71317">
        <w:tc>
          <w:tcPr>
            <w:tcW w:w="5566" w:type="dxa"/>
          </w:tcPr>
          <w:p w14:paraId="4EE84BB6" w14:textId="5DFDB1B3"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r w:rsidR="00051B57">
              <w:rPr>
                <w:rFonts w:ascii="Arial" w:hAnsi="Arial" w:cs="Arial"/>
                <w:noProof/>
                <w:sz w:val="22"/>
                <w:szCs w:val="22"/>
              </w:rPr>
              <w:t>třída E2</w:t>
            </w:r>
          </w:p>
        </w:tc>
        <w:tc>
          <w:tcPr>
            <w:tcW w:w="2553" w:type="dxa"/>
            <w:gridSpan w:val="2"/>
          </w:tcPr>
          <w:p w14:paraId="40AD67CC" w14:textId="4C8D6B89" w:rsidR="0039790B" w:rsidRDefault="00051B57" w:rsidP="0039790B">
            <w:pPr>
              <w:jc w:val="both"/>
              <w:rPr>
                <w:rFonts w:ascii="Arial" w:hAnsi="Arial" w:cs="Arial"/>
                <w:noProof/>
                <w:sz w:val="22"/>
                <w:szCs w:val="22"/>
              </w:rPr>
            </w:pPr>
            <w:r>
              <w:rPr>
                <w:rFonts w:ascii="Arial" w:hAnsi="Arial" w:cs="Arial"/>
                <w:noProof/>
                <w:sz w:val="22"/>
                <w:szCs w:val="22"/>
              </w:rPr>
              <w:t>Počet spínacích cyklů při Ima: Min. 5</w:t>
            </w:r>
          </w:p>
        </w:tc>
        <w:tc>
          <w:tcPr>
            <w:tcW w:w="1975" w:type="dxa"/>
          </w:tcPr>
          <w:p w14:paraId="5773DF6A"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0E56AD43" w14:textId="77777777" w:rsidTr="00E71317">
        <w:trPr>
          <w:trHeight w:val="453"/>
        </w:trPr>
        <w:tc>
          <w:tcPr>
            <w:tcW w:w="10094" w:type="dxa"/>
            <w:gridSpan w:val="4"/>
            <w:vAlign w:val="center"/>
          </w:tcPr>
          <w:p w14:paraId="50DB7650" w14:textId="77777777" w:rsidR="0039790B" w:rsidRPr="009D344C" w:rsidRDefault="0039790B" w:rsidP="0039790B">
            <w:pPr>
              <w:rPr>
                <w:rFonts w:ascii="Arial" w:hAnsi="Arial" w:cs="Arial"/>
                <w:i/>
                <w:snapToGrid w:val="0"/>
                <w:color w:val="000000"/>
                <w:highlight w:val="lightGray"/>
              </w:rPr>
            </w:pPr>
            <w:r w:rsidRPr="00C57B76">
              <w:rPr>
                <w:rFonts w:ascii="Arial" w:hAnsi="Arial" w:cs="Arial"/>
                <w:b/>
                <w:snapToGrid w:val="0"/>
                <w:color w:val="000000"/>
                <w:sz w:val="22"/>
                <w:szCs w:val="22"/>
              </w:rPr>
              <w:t>Pole s</w:t>
            </w:r>
            <w:r>
              <w:rPr>
                <w:rFonts w:ascii="Arial" w:hAnsi="Arial" w:cs="Arial"/>
                <w:b/>
                <w:snapToGrid w:val="0"/>
                <w:color w:val="000000"/>
                <w:sz w:val="22"/>
                <w:szCs w:val="22"/>
              </w:rPr>
              <w:t xml:space="preserve"> vypínačem do 630 A bez funkce OZ </w:t>
            </w:r>
            <w:r>
              <w:rPr>
                <w:rFonts w:ascii="Arial" w:hAnsi="Arial" w:cs="Arial"/>
                <w:b/>
                <w:noProof/>
                <w:sz w:val="22"/>
                <w:szCs w:val="22"/>
              </w:rPr>
              <w:t>(L2)</w:t>
            </w:r>
          </w:p>
        </w:tc>
      </w:tr>
      <w:tr w:rsidR="0039790B" w:rsidRPr="00E659A1" w14:paraId="4C3120A6" w14:textId="77777777" w:rsidTr="00E71317">
        <w:tc>
          <w:tcPr>
            <w:tcW w:w="5566" w:type="dxa"/>
          </w:tcPr>
          <w:p w14:paraId="2E41A0C8"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Jmenovité napětí Ur</w:t>
            </w:r>
          </w:p>
        </w:tc>
        <w:tc>
          <w:tcPr>
            <w:tcW w:w="2553" w:type="dxa"/>
            <w:gridSpan w:val="2"/>
          </w:tcPr>
          <w:p w14:paraId="26C1F066"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25 kV</w:t>
            </w:r>
          </w:p>
        </w:tc>
        <w:tc>
          <w:tcPr>
            <w:tcW w:w="1975" w:type="dxa"/>
          </w:tcPr>
          <w:p w14:paraId="7930476D"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46CD3287" w14:textId="77777777" w:rsidTr="00E71317">
        <w:tc>
          <w:tcPr>
            <w:tcW w:w="5566" w:type="dxa"/>
          </w:tcPr>
          <w:p w14:paraId="13BE6A7B"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Počet pólů</w:t>
            </w:r>
          </w:p>
        </w:tc>
        <w:tc>
          <w:tcPr>
            <w:tcW w:w="2553" w:type="dxa"/>
            <w:gridSpan w:val="2"/>
          </w:tcPr>
          <w:p w14:paraId="0B07B2EC" w14:textId="77777777" w:rsidR="0039790B" w:rsidRDefault="0039790B" w:rsidP="0039790B">
            <w:pPr>
              <w:spacing w:before="60"/>
              <w:jc w:val="both"/>
              <w:rPr>
                <w:rFonts w:ascii="Arial" w:hAnsi="Arial" w:cs="Arial"/>
                <w:noProof/>
                <w:sz w:val="22"/>
                <w:szCs w:val="22"/>
              </w:rPr>
            </w:pPr>
            <w:r>
              <w:rPr>
                <w:rFonts w:ascii="Arial" w:hAnsi="Arial" w:cs="Arial"/>
                <w:noProof/>
                <w:sz w:val="22"/>
                <w:szCs w:val="22"/>
              </w:rPr>
              <w:t>3</w:t>
            </w:r>
          </w:p>
        </w:tc>
        <w:tc>
          <w:tcPr>
            <w:tcW w:w="1975" w:type="dxa"/>
          </w:tcPr>
          <w:p w14:paraId="4167D117"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40038EDD" w14:textId="77777777" w:rsidTr="00E71317">
        <w:tc>
          <w:tcPr>
            <w:tcW w:w="10094" w:type="dxa"/>
            <w:gridSpan w:val="4"/>
          </w:tcPr>
          <w:p w14:paraId="49183058" w14:textId="77777777" w:rsidR="0039790B" w:rsidRPr="009D344C" w:rsidRDefault="0039790B" w:rsidP="0039790B">
            <w:pPr>
              <w:rPr>
                <w:rFonts w:ascii="Arial" w:hAnsi="Arial" w:cs="Arial"/>
                <w:i/>
                <w:snapToGrid w:val="0"/>
                <w:color w:val="000000"/>
                <w:highlight w:val="lightGray"/>
              </w:rPr>
            </w:pPr>
            <w:r>
              <w:rPr>
                <w:rFonts w:ascii="Arial" w:hAnsi="Arial" w:cs="Arial"/>
                <w:noProof/>
                <w:sz w:val="22"/>
                <w:szCs w:val="22"/>
              </w:rPr>
              <w:t>Vypínač</w:t>
            </w:r>
          </w:p>
        </w:tc>
      </w:tr>
      <w:tr w:rsidR="0039790B" w:rsidRPr="00E659A1" w14:paraId="19197062" w14:textId="77777777" w:rsidTr="00E71317">
        <w:tc>
          <w:tcPr>
            <w:tcW w:w="5566" w:type="dxa"/>
          </w:tcPr>
          <w:p w14:paraId="638C8787"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Typ vypínače (1x)</w:t>
            </w:r>
          </w:p>
        </w:tc>
        <w:tc>
          <w:tcPr>
            <w:tcW w:w="2553" w:type="dxa"/>
            <w:gridSpan w:val="2"/>
          </w:tcPr>
          <w:p w14:paraId="21383EAE" w14:textId="77777777" w:rsidR="0039790B" w:rsidRDefault="0039790B" w:rsidP="0039790B">
            <w:pPr>
              <w:spacing w:before="60"/>
              <w:jc w:val="both"/>
              <w:rPr>
                <w:rFonts w:ascii="Arial" w:hAnsi="Arial" w:cs="Arial"/>
                <w:noProof/>
                <w:sz w:val="22"/>
                <w:szCs w:val="22"/>
              </w:rPr>
            </w:pPr>
          </w:p>
        </w:tc>
        <w:tc>
          <w:tcPr>
            <w:tcW w:w="1975" w:type="dxa"/>
          </w:tcPr>
          <w:p w14:paraId="05C95DA0" w14:textId="77777777" w:rsidR="0039790B" w:rsidRDefault="0039790B" w:rsidP="0039790B">
            <w:r w:rsidRPr="006D2ECA">
              <w:rPr>
                <w:rFonts w:ascii="Arial" w:hAnsi="Arial" w:cs="Arial"/>
                <w:i/>
                <w:snapToGrid w:val="0"/>
                <w:color w:val="000000"/>
                <w:sz w:val="22"/>
                <w:szCs w:val="22"/>
                <w:highlight w:val="lightGray"/>
              </w:rPr>
              <w:t xml:space="preserve">[vyplní </w:t>
            </w:r>
            <w:r w:rsidR="00463E4F">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39790B" w:rsidRPr="00E659A1" w14:paraId="3F584FDF" w14:textId="77777777" w:rsidTr="00E71317">
        <w:tc>
          <w:tcPr>
            <w:tcW w:w="5566" w:type="dxa"/>
          </w:tcPr>
          <w:p w14:paraId="6718FC1F"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Jmenovitý proud  Ir</w:t>
            </w:r>
          </w:p>
        </w:tc>
        <w:tc>
          <w:tcPr>
            <w:tcW w:w="2553" w:type="dxa"/>
            <w:gridSpan w:val="2"/>
          </w:tcPr>
          <w:p w14:paraId="448D10DF" w14:textId="6091BE8A" w:rsidR="0039790B" w:rsidRDefault="00C14CD9" w:rsidP="0039790B">
            <w:pPr>
              <w:spacing w:before="60"/>
              <w:jc w:val="both"/>
              <w:rPr>
                <w:rFonts w:ascii="Arial" w:hAnsi="Arial" w:cs="Arial"/>
                <w:noProof/>
                <w:sz w:val="22"/>
                <w:szCs w:val="22"/>
              </w:rPr>
            </w:pPr>
            <w:r>
              <w:rPr>
                <w:rFonts w:ascii="Arial" w:hAnsi="Arial" w:cs="Arial"/>
                <w:noProof/>
                <w:sz w:val="22"/>
                <w:szCs w:val="22"/>
              </w:rPr>
              <w:t xml:space="preserve">Min. </w:t>
            </w:r>
            <w:r w:rsidR="0039790B">
              <w:rPr>
                <w:rFonts w:ascii="Arial" w:hAnsi="Arial" w:cs="Arial"/>
                <w:noProof/>
                <w:sz w:val="22"/>
                <w:szCs w:val="22"/>
              </w:rPr>
              <w:t>630 A</w:t>
            </w:r>
          </w:p>
        </w:tc>
        <w:tc>
          <w:tcPr>
            <w:tcW w:w="1975" w:type="dxa"/>
          </w:tcPr>
          <w:p w14:paraId="72CD0C28"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7EF6AA14" w14:textId="77777777" w:rsidTr="00E71317">
        <w:tc>
          <w:tcPr>
            <w:tcW w:w="5566" w:type="dxa"/>
          </w:tcPr>
          <w:p w14:paraId="39FCE2DF"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35985C14" w14:textId="6ACD1D7A" w:rsidR="0039790B" w:rsidRDefault="00755A43"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311147A7"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84E0FDC" w14:textId="77777777" w:rsidTr="00E71317">
        <w:tc>
          <w:tcPr>
            <w:tcW w:w="5566" w:type="dxa"/>
          </w:tcPr>
          <w:p w14:paraId="57E7CE5B"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2553" w:type="dxa"/>
            <w:gridSpan w:val="2"/>
          </w:tcPr>
          <w:p w14:paraId="72E45418" w14:textId="59F0B86C" w:rsidR="0039790B" w:rsidRDefault="00755A43"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3C7B112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F85B1EA" w14:textId="77777777" w:rsidTr="00E71317">
        <w:tc>
          <w:tcPr>
            <w:tcW w:w="5566" w:type="dxa"/>
          </w:tcPr>
          <w:p w14:paraId="45C34D14"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7070D027" w14:textId="02DFDEAE" w:rsidR="0039790B" w:rsidRDefault="00755A43"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32EE6AD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5A05CCCC" w14:textId="77777777" w:rsidTr="00E71317">
        <w:tc>
          <w:tcPr>
            <w:tcW w:w="5566" w:type="dxa"/>
          </w:tcPr>
          <w:p w14:paraId="470748DB" w14:textId="77777777" w:rsidR="0039790B"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zkratový vypínací proud</w:t>
            </w:r>
            <w:r>
              <w:rPr>
                <w:rFonts w:ascii="Arial" w:hAnsi="Arial" w:cs="Arial"/>
                <w:noProof/>
                <w:sz w:val="22"/>
                <w:szCs w:val="22"/>
              </w:rPr>
              <w:t xml:space="preserve"> Isc</w:t>
            </w:r>
          </w:p>
        </w:tc>
        <w:tc>
          <w:tcPr>
            <w:tcW w:w="2553" w:type="dxa"/>
            <w:gridSpan w:val="2"/>
          </w:tcPr>
          <w:p w14:paraId="7D82D44B" w14:textId="616E6BB6" w:rsidR="0039790B" w:rsidRDefault="00755A43"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1F17402D"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27953DCD" w14:textId="77777777" w:rsidTr="00E71317">
        <w:tc>
          <w:tcPr>
            <w:tcW w:w="5566" w:type="dxa"/>
          </w:tcPr>
          <w:p w14:paraId="2B8E8EC5" w14:textId="64270F4B" w:rsidR="0039790B" w:rsidRPr="00194645" w:rsidRDefault="0039790B" w:rsidP="0039790B">
            <w:pPr>
              <w:tabs>
                <w:tab w:val="left" w:pos="6096"/>
              </w:tabs>
              <w:spacing w:before="60"/>
              <w:jc w:val="both"/>
              <w:rPr>
                <w:rFonts w:ascii="Arial" w:hAnsi="Arial" w:cs="Arial"/>
                <w:noProof/>
              </w:rPr>
            </w:pPr>
            <w:r w:rsidRPr="00194645">
              <w:rPr>
                <w:rFonts w:ascii="Arial" w:hAnsi="Arial" w:cs="Arial"/>
                <w:noProof/>
                <w:sz w:val="22"/>
                <w:szCs w:val="22"/>
              </w:rPr>
              <w:t>Jmenovitý vypínací proud</w:t>
            </w:r>
            <w:r>
              <w:rPr>
                <w:rFonts w:ascii="Arial" w:hAnsi="Arial" w:cs="Arial"/>
                <w:noProof/>
                <w:sz w:val="22"/>
                <w:szCs w:val="22"/>
              </w:rPr>
              <w:t xml:space="preserve"> kab. Ic                        </w:t>
            </w:r>
          </w:p>
        </w:tc>
        <w:tc>
          <w:tcPr>
            <w:tcW w:w="2553" w:type="dxa"/>
            <w:gridSpan w:val="2"/>
          </w:tcPr>
          <w:p w14:paraId="1707DB2F" w14:textId="2FE140B3" w:rsidR="0039790B" w:rsidRDefault="00EA3E58"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25 A</w:t>
            </w:r>
          </w:p>
        </w:tc>
        <w:tc>
          <w:tcPr>
            <w:tcW w:w="1975" w:type="dxa"/>
          </w:tcPr>
          <w:p w14:paraId="237055B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BA7C957" w14:textId="77777777" w:rsidTr="00E71317">
        <w:tc>
          <w:tcPr>
            <w:tcW w:w="5566" w:type="dxa"/>
          </w:tcPr>
          <w:p w14:paraId="23709FAA" w14:textId="397119D9" w:rsidR="0039790B" w:rsidRDefault="0039790B" w:rsidP="0039790B">
            <w:pPr>
              <w:tabs>
                <w:tab w:val="left" w:pos="4678"/>
                <w:tab w:val="left" w:pos="6096"/>
              </w:tabs>
              <w:spacing w:before="60"/>
              <w:jc w:val="both"/>
              <w:rPr>
                <w:rFonts w:ascii="Arial" w:hAnsi="Arial" w:cs="Arial"/>
                <w:noProof/>
                <w:sz w:val="22"/>
                <w:szCs w:val="22"/>
              </w:rPr>
            </w:pPr>
            <w:r>
              <w:rPr>
                <w:rFonts w:ascii="Arial" w:hAnsi="Arial" w:cs="Arial"/>
                <w:noProof/>
                <w:sz w:val="22"/>
                <w:szCs w:val="22"/>
              </w:rPr>
              <w:t xml:space="preserve">Třída mechanické trvanlivosti    </w:t>
            </w:r>
            <w:r w:rsidR="00416E97">
              <w:rPr>
                <w:rFonts w:ascii="Arial" w:hAnsi="Arial" w:cs="Arial"/>
                <w:noProof/>
                <w:sz w:val="22"/>
                <w:szCs w:val="22"/>
              </w:rPr>
              <w:t>třída M1</w:t>
            </w:r>
            <w:r>
              <w:rPr>
                <w:rFonts w:ascii="Arial" w:hAnsi="Arial" w:cs="Arial"/>
                <w:noProof/>
                <w:sz w:val="22"/>
                <w:szCs w:val="22"/>
              </w:rPr>
              <w:t xml:space="preserve"> </w:t>
            </w:r>
          </w:p>
        </w:tc>
        <w:tc>
          <w:tcPr>
            <w:tcW w:w="2553" w:type="dxa"/>
            <w:gridSpan w:val="2"/>
          </w:tcPr>
          <w:p w14:paraId="32AA0D75" w14:textId="6F7BE705" w:rsidR="0039790B" w:rsidRDefault="00416E97" w:rsidP="0039790B">
            <w:pPr>
              <w:spacing w:before="60"/>
              <w:jc w:val="both"/>
              <w:rPr>
                <w:rFonts w:ascii="Arial" w:hAnsi="Arial" w:cs="Arial"/>
                <w:noProof/>
                <w:sz w:val="22"/>
                <w:szCs w:val="22"/>
              </w:rPr>
            </w:pPr>
            <w:r>
              <w:rPr>
                <w:rFonts w:ascii="Arial" w:hAnsi="Arial" w:cs="Arial"/>
                <w:noProof/>
                <w:sz w:val="22"/>
                <w:szCs w:val="22"/>
              </w:rPr>
              <w:t>Počet spínacích cyklů: Min. 2000</w:t>
            </w:r>
          </w:p>
        </w:tc>
        <w:tc>
          <w:tcPr>
            <w:tcW w:w="1975" w:type="dxa"/>
          </w:tcPr>
          <w:p w14:paraId="40D30D0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2EF4ADFF" w14:textId="77777777" w:rsidTr="00E71317">
        <w:tc>
          <w:tcPr>
            <w:tcW w:w="5566" w:type="dxa"/>
          </w:tcPr>
          <w:p w14:paraId="6EE3FBD9" w14:textId="7777777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p>
        </w:tc>
        <w:tc>
          <w:tcPr>
            <w:tcW w:w="2553" w:type="dxa"/>
            <w:gridSpan w:val="2"/>
          </w:tcPr>
          <w:p w14:paraId="3B41ADBE" w14:textId="77777777" w:rsidR="0039790B" w:rsidRDefault="0039790B" w:rsidP="0039790B">
            <w:pPr>
              <w:jc w:val="both"/>
              <w:rPr>
                <w:rFonts w:ascii="Arial" w:hAnsi="Arial" w:cs="Arial"/>
                <w:noProof/>
                <w:sz w:val="22"/>
                <w:szCs w:val="22"/>
              </w:rPr>
            </w:pPr>
            <w:r>
              <w:rPr>
                <w:rFonts w:ascii="Arial" w:hAnsi="Arial" w:cs="Arial"/>
                <w:noProof/>
                <w:sz w:val="22"/>
                <w:szCs w:val="22"/>
              </w:rPr>
              <w:t xml:space="preserve">třída </w:t>
            </w:r>
            <w:r w:rsidRPr="000C34C4">
              <w:rPr>
                <w:rFonts w:ascii="Arial" w:hAnsi="Arial" w:cs="Arial"/>
                <w:noProof/>
                <w:sz w:val="22"/>
                <w:szCs w:val="22"/>
              </w:rPr>
              <w:t>E</w:t>
            </w:r>
            <w:r>
              <w:rPr>
                <w:rFonts w:ascii="Arial" w:hAnsi="Arial" w:cs="Arial"/>
                <w:noProof/>
                <w:sz w:val="22"/>
                <w:szCs w:val="22"/>
              </w:rPr>
              <w:t>2, C1</w:t>
            </w:r>
          </w:p>
        </w:tc>
        <w:tc>
          <w:tcPr>
            <w:tcW w:w="1975" w:type="dxa"/>
          </w:tcPr>
          <w:p w14:paraId="61B319E1"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71C9230E" w14:textId="77777777" w:rsidTr="00E71317">
        <w:tc>
          <w:tcPr>
            <w:tcW w:w="5566" w:type="dxa"/>
          </w:tcPr>
          <w:p w14:paraId="7BC3E0A2" w14:textId="7F5A9C67"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Jmenovitý sled spínání podle ČSN EN 62271-100</w:t>
            </w:r>
          </w:p>
        </w:tc>
        <w:tc>
          <w:tcPr>
            <w:tcW w:w="2553" w:type="dxa"/>
            <w:gridSpan w:val="2"/>
          </w:tcPr>
          <w:p w14:paraId="248D8E41" w14:textId="77777777" w:rsidR="0039790B" w:rsidRDefault="0039790B" w:rsidP="0039790B">
            <w:pPr>
              <w:jc w:val="both"/>
              <w:rPr>
                <w:rFonts w:ascii="Arial" w:hAnsi="Arial" w:cs="Arial"/>
                <w:noProof/>
                <w:sz w:val="22"/>
                <w:szCs w:val="22"/>
              </w:rPr>
            </w:pPr>
            <w:r>
              <w:rPr>
                <w:rFonts w:ascii="Arial" w:hAnsi="Arial" w:cs="Arial"/>
                <w:noProof/>
                <w:sz w:val="22"/>
                <w:szCs w:val="22"/>
              </w:rPr>
              <w:t>O – 3 min. – CO – 3 min. – CO</w:t>
            </w:r>
          </w:p>
        </w:tc>
        <w:tc>
          <w:tcPr>
            <w:tcW w:w="1975" w:type="dxa"/>
          </w:tcPr>
          <w:p w14:paraId="65972090"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1CF9DC11" w14:textId="77777777" w:rsidTr="00E71317">
        <w:trPr>
          <w:trHeight w:val="361"/>
        </w:trPr>
        <w:tc>
          <w:tcPr>
            <w:tcW w:w="10094" w:type="dxa"/>
            <w:gridSpan w:val="4"/>
            <w:vAlign w:val="center"/>
          </w:tcPr>
          <w:p w14:paraId="4C52BBC2" w14:textId="77777777" w:rsidR="0039790B" w:rsidRPr="009D344C" w:rsidRDefault="0039790B" w:rsidP="0039790B">
            <w:pPr>
              <w:rPr>
                <w:rFonts w:ascii="Arial" w:hAnsi="Arial" w:cs="Arial"/>
                <w:i/>
                <w:snapToGrid w:val="0"/>
                <w:color w:val="000000"/>
                <w:highlight w:val="lightGray"/>
              </w:rPr>
            </w:pPr>
            <w:r w:rsidRPr="00897525">
              <w:rPr>
                <w:rFonts w:ascii="Arial" w:hAnsi="Arial" w:cs="Arial"/>
                <w:noProof/>
                <w:sz w:val="22"/>
                <w:szCs w:val="22"/>
              </w:rPr>
              <w:t>odpojovač</w:t>
            </w:r>
            <w:r>
              <w:rPr>
                <w:rFonts w:ascii="Arial" w:hAnsi="Arial" w:cs="Arial"/>
                <w:noProof/>
                <w:sz w:val="22"/>
                <w:szCs w:val="22"/>
              </w:rPr>
              <w:t xml:space="preserve"> (1x)</w:t>
            </w:r>
          </w:p>
        </w:tc>
      </w:tr>
      <w:tr w:rsidR="0039790B" w:rsidRPr="00E659A1" w14:paraId="3C765C84" w14:textId="77777777" w:rsidTr="00E71317">
        <w:tc>
          <w:tcPr>
            <w:tcW w:w="5566" w:type="dxa"/>
          </w:tcPr>
          <w:p w14:paraId="387C42CE"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lastRenderedPageBreak/>
              <w:t>Jmenovitý proud  Ir</w:t>
            </w:r>
          </w:p>
        </w:tc>
        <w:tc>
          <w:tcPr>
            <w:tcW w:w="2553" w:type="dxa"/>
            <w:gridSpan w:val="2"/>
          </w:tcPr>
          <w:p w14:paraId="121BAF62" w14:textId="1FFB10B9" w:rsidR="0039790B" w:rsidRDefault="00786EBF" w:rsidP="0039790B">
            <w:pPr>
              <w:spacing w:before="60"/>
              <w:jc w:val="both"/>
              <w:rPr>
                <w:rFonts w:ascii="Arial" w:hAnsi="Arial" w:cs="Arial"/>
                <w:noProof/>
                <w:sz w:val="22"/>
                <w:szCs w:val="22"/>
              </w:rPr>
            </w:pPr>
            <w:r>
              <w:rPr>
                <w:rFonts w:ascii="Arial" w:hAnsi="Arial" w:cs="Arial"/>
                <w:noProof/>
                <w:sz w:val="22"/>
                <w:szCs w:val="22"/>
              </w:rPr>
              <w:t xml:space="preserve">Min. </w:t>
            </w:r>
            <w:r w:rsidR="0039790B">
              <w:rPr>
                <w:rFonts w:ascii="Arial" w:hAnsi="Arial" w:cs="Arial"/>
                <w:noProof/>
                <w:sz w:val="22"/>
                <w:szCs w:val="22"/>
              </w:rPr>
              <w:t>630 A</w:t>
            </w:r>
          </w:p>
        </w:tc>
        <w:tc>
          <w:tcPr>
            <w:tcW w:w="1975" w:type="dxa"/>
          </w:tcPr>
          <w:p w14:paraId="4B23EE36" w14:textId="77777777" w:rsidR="0039790B" w:rsidRDefault="0039790B" w:rsidP="0039790B">
            <w:r w:rsidRPr="005C6B03">
              <w:rPr>
                <w:rFonts w:ascii="Arial" w:hAnsi="Arial" w:cs="Arial"/>
                <w:i/>
                <w:snapToGrid w:val="0"/>
                <w:color w:val="000000"/>
                <w:sz w:val="22"/>
                <w:szCs w:val="22"/>
                <w:highlight w:val="lightGray"/>
              </w:rPr>
              <w:t>[ANO/NE]</w:t>
            </w:r>
          </w:p>
        </w:tc>
      </w:tr>
      <w:tr w:rsidR="0039790B" w:rsidRPr="00E659A1" w14:paraId="7A040457" w14:textId="77777777" w:rsidTr="00E71317">
        <w:tc>
          <w:tcPr>
            <w:tcW w:w="5566" w:type="dxa"/>
          </w:tcPr>
          <w:p w14:paraId="23C8180F"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4E4FC4B3" w14:textId="522F29B5" w:rsidR="0039790B" w:rsidRDefault="00786EBF"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6539EB48"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197E7E87" w14:textId="77777777" w:rsidTr="00E71317">
        <w:tc>
          <w:tcPr>
            <w:tcW w:w="5566" w:type="dxa"/>
          </w:tcPr>
          <w:p w14:paraId="07277FFC"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dynamický výdržný proud Ip</w:t>
            </w:r>
          </w:p>
        </w:tc>
        <w:tc>
          <w:tcPr>
            <w:tcW w:w="2553" w:type="dxa"/>
            <w:gridSpan w:val="2"/>
          </w:tcPr>
          <w:p w14:paraId="11659C20" w14:textId="765FDC31" w:rsidR="0039790B" w:rsidRDefault="00446EA9"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0223263C" w14:textId="77777777" w:rsidR="0039790B" w:rsidRDefault="0039790B" w:rsidP="0039790B">
            <w:r w:rsidRPr="0013273D">
              <w:rPr>
                <w:rFonts w:ascii="Arial" w:hAnsi="Arial" w:cs="Arial"/>
                <w:i/>
                <w:snapToGrid w:val="0"/>
                <w:color w:val="000000"/>
                <w:sz w:val="22"/>
                <w:szCs w:val="22"/>
                <w:highlight w:val="lightGray"/>
              </w:rPr>
              <w:t>[ANO/NE]</w:t>
            </w:r>
          </w:p>
        </w:tc>
      </w:tr>
      <w:tr w:rsidR="0039790B" w:rsidRPr="00E659A1" w14:paraId="6DB7F396" w14:textId="77777777" w:rsidTr="00E71317">
        <w:tc>
          <w:tcPr>
            <w:tcW w:w="5566" w:type="dxa"/>
          </w:tcPr>
          <w:p w14:paraId="24C8B366" w14:textId="5DB363F9"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Třída mechanické trvanlivosti odpojovače</w:t>
            </w:r>
            <w:r w:rsidR="00446EA9">
              <w:rPr>
                <w:rFonts w:ascii="Arial" w:hAnsi="Arial" w:cs="Arial"/>
                <w:noProof/>
                <w:sz w:val="22"/>
                <w:szCs w:val="22"/>
              </w:rPr>
              <w:t xml:space="preserve">   třída M</w:t>
            </w:r>
            <w:ins w:id="4" w:author="Kabele, Roman" w:date="2025-04-23T08:59:00Z" w16du:dateUtc="2025-04-23T06:59:00Z">
              <w:r w:rsidR="00AB5CAA">
                <w:rPr>
                  <w:rFonts w:ascii="Arial" w:hAnsi="Arial" w:cs="Arial"/>
                  <w:noProof/>
                  <w:sz w:val="22"/>
                  <w:szCs w:val="22"/>
                </w:rPr>
                <w:t>0</w:t>
              </w:r>
            </w:ins>
            <w:del w:id="5" w:author="Kabele, Roman" w:date="2025-04-23T08:59:00Z" w16du:dateUtc="2025-04-23T06:59:00Z">
              <w:r w:rsidR="00446EA9" w:rsidDel="00AB5CAA">
                <w:rPr>
                  <w:rFonts w:ascii="Arial" w:hAnsi="Arial" w:cs="Arial"/>
                  <w:noProof/>
                  <w:sz w:val="22"/>
                  <w:szCs w:val="22"/>
                </w:rPr>
                <w:delText>1</w:delText>
              </w:r>
            </w:del>
            <w:r>
              <w:rPr>
                <w:rFonts w:ascii="Arial" w:hAnsi="Arial" w:cs="Arial"/>
                <w:noProof/>
                <w:sz w:val="22"/>
                <w:szCs w:val="22"/>
              </w:rPr>
              <w:t xml:space="preserve">    </w:t>
            </w:r>
          </w:p>
        </w:tc>
        <w:tc>
          <w:tcPr>
            <w:tcW w:w="2553" w:type="dxa"/>
            <w:gridSpan w:val="2"/>
          </w:tcPr>
          <w:p w14:paraId="42971CEE" w14:textId="09B967C5" w:rsidR="0039790B" w:rsidRDefault="003010A9" w:rsidP="0039790B">
            <w:pPr>
              <w:jc w:val="both"/>
              <w:rPr>
                <w:rFonts w:ascii="Arial" w:hAnsi="Arial" w:cs="Arial"/>
                <w:noProof/>
                <w:sz w:val="22"/>
                <w:szCs w:val="22"/>
              </w:rPr>
            </w:pPr>
            <w:r>
              <w:rPr>
                <w:rFonts w:ascii="Arial" w:hAnsi="Arial" w:cs="Arial"/>
                <w:noProof/>
                <w:sz w:val="22"/>
                <w:szCs w:val="22"/>
              </w:rPr>
              <w:t xml:space="preserve">Počet spínacích cyklů: Min. </w:t>
            </w:r>
            <w:ins w:id="6" w:author="Kabele, Roman" w:date="2025-04-23T08:59:00Z" w16du:dateUtc="2025-04-23T06:59:00Z">
              <w:r w:rsidR="00AB5CAA">
                <w:rPr>
                  <w:rFonts w:ascii="Arial" w:hAnsi="Arial" w:cs="Arial"/>
                  <w:noProof/>
                  <w:sz w:val="22"/>
                  <w:szCs w:val="22"/>
                </w:rPr>
                <w:t>1</w:t>
              </w:r>
            </w:ins>
            <w:del w:id="7" w:author="Kabele, Roman" w:date="2025-04-23T08:59:00Z" w16du:dateUtc="2025-04-23T06:59:00Z">
              <w:r w:rsidDel="00AB5CAA">
                <w:rPr>
                  <w:rFonts w:ascii="Arial" w:hAnsi="Arial" w:cs="Arial"/>
                  <w:noProof/>
                  <w:sz w:val="22"/>
                  <w:szCs w:val="22"/>
                </w:rPr>
                <w:delText>2</w:delText>
              </w:r>
            </w:del>
            <w:r>
              <w:rPr>
                <w:rFonts w:ascii="Arial" w:hAnsi="Arial" w:cs="Arial"/>
                <w:noProof/>
                <w:sz w:val="22"/>
                <w:szCs w:val="22"/>
              </w:rPr>
              <w:t>000</w:t>
            </w:r>
          </w:p>
        </w:tc>
        <w:tc>
          <w:tcPr>
            <w:tcW w:w="1975" w:type="dxa"/>
          </w:tcPr>
          <w:p w14:paraId="3A3DBE3D" w14:textId="77777777" w:rsidR="0039790B" w:rsidRPr="005C6B03" w:rsidRDefault="0039790B" w:rsidP="0039790B">
            <w:pPr>
              <w:tabs>
                <w:tab w:val="left" w:pos="284"/>
              </w:tabs>
              <w:spacing w:before="80"/>
              <w:jc w:val="both"/>
              <w:rPr>
                <w:rFonts w:ascii="Arial" w:hAnsi="Arial" w:cs="Arial"/>
                <w:i/>
                <w:snapToGrid w:val="0"/>
                <w:color w:val="000000"/>
                <w:sz w:val="22"/>
                <w:szCs w:val="22"/>
                <w:highlight w:val="lightGray"/>
              </w:rPr>
            </w:pPr>
            <w:r w:rsidRPr="0013273D">
              <w:rPr>
                <w:rFonts w:ascii="Arial" w:hAnsi="Arial" w:cs="Arial"/>
                <w:i/>
                <w:snapToGrid w:val="0"/>
                <w:color w:val="000000"/>
                <w:sz w:val="22"/>
                <w:szCs w:val="22"/>
                <w:highlight w:val="lightGray"/>
              </w:rPr>
              <w:t>[ANO/NE]</w:t>
            </w:r>
          </w:p>
        </w:tc>
      </w:tr>
      <w:tr w:rsidR="0039790B" w:rsidRPr="00E659A1" w14:paraId="7C071AE4" w14:textId="77777777" w:rsidTr="00E71317">
        <w:trPr>
          <w:trHeight w:val="385"/>
        </w:trPr>
        <w:tc>
          <w:tcPr>
            <w:tcW w:w="10094" w:type="dxa"/>
            <w:gridSpan w:val="4"/>
            <w:vAlign w:val="center"/>
          </w:tcPr>
          <w:p w14:paraId="4508C1FF" w14:textId="77777777" w:rsidR="0039790B" w:rsidRPr="009D344C" w:rsidRDefault="0039790B" w:rsidP="0039790B">
            <w:pPr>
              <w:rPr>
                <w:rFonts w:ascii="Arial" w:hAnsi="Arial" w:cs="Arial"/>
                <w:i/>
                <w:snapToGrid w:val="0"/>
                <w:color w:val="000000"/>
                <w:highlight w:val="lightGray"/>
              </w:rPr>
            </w:pPr>
            <w:r>
              <w:rPr>
                <w:rFonts w:ascii="Arial" w:hAnsi="Arial" w:cs="Arial"/>
                <w:noProof/>
                <w:sz w:val="22"/>
                <w:szCs w:val="22"/>
              </w:rPr>
              <w:t>Uzemňovač (1x)</w:t>
            </w:r>
          </w:p>
        </w:tc>
      </w:tr>
      <w:tr w:rsidR="0039790B" w:rsidRPr="00E659A1" w14:paraId="1278B5B9" w14:textId="77777777" w:rsidTr="00E71317">
        <w:tc>
          <w:tcPr>
            <w:tcW w:w="5566" w:type="dxa"/>
          </w:tcPr>
          <w:p w14:paraId="379F9311"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menovitý krátk</w:t>
            </w:r>
            <w:r>
              <w:rPr>
                <w:rFonts w:ascii="Arial" w:hAnsi="Arial" w:cs="Arial"/>
                <w:noProof/>
                <w:sz w:val="22"/>
                <w:szCs w:val="22"/>
              </w:rPr>
              <w:t>odobý výdržný proud  Ik</w:t>
            </w:r>
          </w:p>
        </w:tc>
        <w:tc>
          <w:tcPr>
            <w:tcW w:w="2553" w:type="dxa"/>
            <w:gridSpan w:val="2"/>
          </w:tcPr>
          <w:p w14:paraId="7FD9BEED" w14:textId="510B4DDE" w:rsidR="0039790B" w:rsidRDefault="00D93EFD"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20 kA</w:t>
            </w:r>
          </w:p>
        </w:tc>
        <w:tc>
          <w:tcPr>
            <w:tcW w:w="1975" w:type="dxa"/>
          </w:tcPr>
          <w:p w14:paraId="5F7E7C70" w14:textId="77777777" w:rsidR="0039790B" w:rsidRDefault="0039790B" w:rsidP="0039790B">
            <w:r w:rsidRPr="009D344C">
              <w:rPr>
                <w:rFonts w:ascii="Arial" w:hAnsi="Arial" w:cs="Arial"/>
                <w:i/>
                <w:snapToGrid w:val="0"/>
                <w:color w:val="000000"/>
                <w:sz w:val="22"/>
                <w:szCs w:val="22"/>
                <w:highlight w:val="lightGray"/>
              </w:rPr>
              <w:t>[ANO/NE]</w:t>
            </w:r>
          </w:p>
        </w:tc>
      </w:tr>
      <w:tr w:rsidR="0039790B" w:rsidRPr="00E659A1" w14:paraId="7BC3DF55" w14:textId="77777777" w:rsidTr="00E71317">
        <w:tc>
          <w:tcPr>
            <w:tcW w:w="5566" w:type="dxa"/>
          </w:tcPr>
          <w:p w14:paraId="3BE0364D" w14:textId="77777777" w:rsidR="0039790B" w:rsidRDefault="0039790B" w:rsidP="0039790B">
            <w:pPr>
              <w:tabs>
                <w:tab w:val="left" w:pos="6096"/>
              </w:tabs>
              <w:spacing w:before="60"/>
              <w:jc w:val="both"/>
              <w:rPr>
                <w:rFonts w:ascii="Arial" w:hAnsi="Arial" w:cs="Arial"/>
                <w:noProof/>
                <w:sz w:val="22"/>
                <w:szCs w:val="22"/>
              </w:rPr>
            </w:pPr>
            <w:r>
              <w:rPr>
                <w:rFonts w:ascii="Arial" w:hAnsi="Arial" w:cs="Arial"/>
                <w:noProof/>
                <w:sz w:val="22"/>
                <w:szCs w:val="22"/>
              </w:rPr>
              <w:t>J</w:t>
            </w:r>
            <w:r w:rsidRPr="00307A59">
              <w:rPr>
                <w:rFonts w:ascii="Arial" w:hAnsi="Arial" w:cs="Arial"/>
                <w:noProof/>
                <w:sz w:val="22"/>
                <w:szCs w:val="22"/>
              </w:rPr>
              <w:t xml:space="preserve">menovitý </w:t>
            </w:r>
            <w:r>
              <w:rPr>
                <w:rFonts w:ascii="Arial" w:hAnsi="Arial" w:cs="Arial"/>
                <w:noProof/>
                <w:sz w:val="22"/>
                <w:szCs w:val="22"/>
              </w:rPr>
              <w:t>zkratový zapínací</w:t>
            </w:r>
            <w:r w:rsidRPr="00307A59">
              <w:rPr>
                <w:rFonts w:ascii="Arial" w:hAnsi="Arial" w:cs="Arial"/>
                <w:noProof/>
                <w:sz w:val="22"/>
                <w:szCs w:val="22"/>
              </w:rPr>
              <w:t xml:space="preserve"> proud</w:t>
            </w:r>
            <w:r>
              <w:rPr>
                <w:rFonts w:ascii="Arial" w:hAnsi="Arial" w:cs="Arial"/>
                <w:noProof/>
                <w:sz w:val="22"/>
                <w:szCs w:val="22"/>
              </w:rPr>
              <w:t xml:space="preserve">  Ima</w:t>
            </w:r>
          </w:p>
        </w:tc>
        <w:tc>
          <w:tcPr>
            <w:tcW w:w="2553" w:type="dxa"/>
            <w:gridSpan w:val="2"/>
          </w:tcPr>
          <w:p w14:paraId="238FF560" w14:textId="39B70DD3" w:rsidR="0039790B" w:rsidRDefault="00D93EFD" w:rsidP="0039790B">
            <w:pPr>
              <w:spacing w:before="60"/>
              <w:jc w:val="both"/>
              <w:rPr>
                <w:rFonts w:ascii="Arial" w:hAnsi="Arial" w:cs="Arial"/>
                <w:noProof/>
                <w:sz w:val="22"/>
                <w:szCs w:val="22"/>
              </w:rPr>
            </w:pPr>
            <w:r>
              <w:rPr>
                <w:rFonts w:ascii="Arial" w:hAnsi="Arial" w:cs="Arial"/>
                <w:noProof/>
                <w:sz w:val="22"/>
                <w:szCs w:val="22"/>
              </w:rPr>
              <w:t>M</w:t>
            </w:r>
            <w:r w:rsidR="0039790B">
              <w:rPr>
                <w:rFonts w:ascii="Arial" w:hAnsi="Arial" w:cs="Arial"/>
                <w:noProof/>
                <w:sz w:val="22"/>
                <w:szCs w:val="22"/>
              </w:rPr>
              <w:t>in. 50 kA</w:t>
            </w:r>
          </w:p>
        </w:tc>
        <w:tc>
          <w:tcPr>
            <w:tcW w:w="1975" w:type="dxa"/>
          </w:tcPr>
          <w:p w14:paraId="64C52FB3" w14:textId="77777777" w:rsidR="0039790B" w:rsidRDefault="0039790B" w:rsidP="0039790B">
            <w:r w:rsidRPr="009D344C">
              <w:rPr>
                <w:rFonts w:ascii="Arial" w:hAnsi="Arial" w:cs="Arial"/>
                <w:i/>
                <w:snapToGrid w:val="0"/>
                <w:color w:val="000000"/>
                <w:sz w:val="22"/>
                <w:szCs w:val="22"/>
                <w:highlight w:val="lightGray"/>
              </w:rPr>
              <w:t>[ANO/NE]</w:t>
            </w:r>
          </w:p>
        </w:tc>
      </w:tr>
      <w:tr w:rsidR="00D93EFD" w:rsidRPr="00E659A1" w14:paraId="5E69703B" w14:textId="77777777" w:rsidTr="00E71317">
        <w:tc>
          <w:tcPr>
            <w:tcW w:w="5566" w:type="dxa"/>
          </w:tcPr>
          <w:p w14:paraId="61F64F01" w14:textId="7BB60FD9" w:rsidR="00D93EFD" w:rsidRPr="00053EB7" w:rsidRDefault="00D93EFD" w:rsidP="0039790B">
            <w:pPr>
              <w:tabs>
                <w:tab w:val="left" w:pos="4678"/>
              </w:tabs>
              <w:spacing w:before="60"/>
              <w:jc w:val="both"/>
              <w:rPr>
                <w:rFonts w:ascii="Arial" w:hAnsi="Arial" w:cs="Arial"/>
                <w:noProof/>
                <w:sz w:val="22"/>
                <w:szCs w:val="22"/>
              </w:rPr>
            </w:pPr>
            <w:r w:rsidRPr="00053EB7">
              <w:rPr>
                <w:rFonts w:ascii="Arial" w:hAnsi="Arial" w:cs="Arial"/>
                <w:noProof/>
                <w:sz w:val="22"/>
                <w:szCs w:val="22"/>
              </w:rPr>
              <w:t>Třída mechanické trvan</w:t>
            </w:r>
            <w:r w:rsidR="00FC63DB" w:rsidRPr="00053EB7">
              <w:rPr>
                <w:rFonts w:ascii="Arial" w:hAnsi="Arial" w:cs="Arial"/>
                <w:noProof/>
                <w:sz w:val="22"/>
                <w:szCs w:val="22"/>
              </w:rPr>
              <w:t>livosti    třída M0</w:t>
            </w:r>
          </w:p>
        </w:tc>
        <w:tc>
          <w:tcPr>
            <w:tcW w:w="2553" w:type="dxa"/>
            <w:gridSpan w:val="2"/>
          </w:tcPr>
          <w:p w14:paraId="4141D30C" w14:textId="670097FA" w:rsidR="00D93EFD" w:rsidRPr="00053EB7" w:rsidRDefault="00FC63DB" w:rsidP="0039790B">
            <w:pPr>
              <w:jc w:val="both"/>
              <w:rPr>
                <w:rFonts w:ascii="Arial" w:hAnsi="Arial" w:cs="Arial"/>
                <w:noProof/>
                <w:sz w:val="22"/>
                <w:szCs w:val="22"/>
              </w:rPr>
            </w:pPr>
            <w:r w:rsidRPr="00053EB7">
              <w:rPr>
                <w:rFonts w:ascii="Arial" w:hAnsi="Arial" w:cs="Arial"/>
                <w:noProof/>
                <w:sz w:val="22"/>
                <w:szCs w:val="22"/>
              </w:rPr>
              <w:t>Počet spínacích cyklů: Min. 1000</w:t>
            </w:r>
          </w:p>
        </w:tc>
        <w:tc>
          <w:tcPr>
            <w:tcW w:w="1975" w:type="dxa"/>
          </w:tcPr>
          <w:p w14:paraId="154A4C9A" w14:textId="18FD69A3" w:rsidR="00D93EFD" w:rsidRPr="009D344C" w:rsidRDefault="00053EB7" w:rsidP="0039790B">
            <w:pPr>
              <w:rPr>
                <w:rFonts w:ascii="Arial" w:hAnsi="Arial" w:cs="Arial"/>
                <w:i/>
                <w:snapToGrid w:val="0"/>
                <w:color w:val="000000"/>
                <w:highlight w:val="lightGray"/>
              </w:rPr>
            </w:pPr>
            <w:r w:rsidRPr="009D344C">
              <w:rPr>
                <w:rFonts w:ascii="Arial" w:hAnsi="Arial" w:cs="Arial"/>
                <w:i/>
                <w:snapToGrid w:val="0"/>
                <w:color w:val="000000"/>
                <w:sz w:val="22"/>
                <w:szCs w:val="22"/>
                <w:highlight w:val="lightGray"/>
              </w:rPr>
              <w:t>[ANO/NE]</w:t>
            </w:r>
          </w:p>
        </w:tc>
      </w:tr>
      <w:tr w:rsidR="0039790B" w:rsidRPr="00E659A1" w14:paraId="64846FD9" w14:textId="77777777" w:rsidTr="00E71317">
        <w:tc>
          <w:tcPr>
            <w:tcW w:w="5566" w:type="dxa"/>
          </w:tcPr>
          <w:p w14:paraId="245BC301" w14:textId="3E9A18C4" w:rsidR="0039790B" w:rsidRDefault="0039790B" w:rsidP="0039790B">
            <w:pPr>
              <w:tabs>
                <w:tab w:val="left" w:pos="4678"/>
              </w:tabs>
              <w:spacing w:before="60"/>
              <w:jc w:val="both"/>
              <w:rPr>
                <w:rFonts w:ascii="Arial" w:hAnsi="Arial" w:cs="Arial"/>
                <w:noProof/>
                <w:sz w:val="22"/>
                <w:szCs w:val="22"/>
              </w:rPr>
            </w:pPr>
            <w:r>
              <w:rPr>
                <w:rFonts w:ascii="Arial" w:hAnsi="Arial" w:cs="Arial"/>
                <w:noProof/>
                <w:sz w:val="22"/>
                <w:szCs w:val="22"/>
              </w:rPr>
              <w:t xml:space="preserve">Třída elektrické trvanlivosti    </w:t>
            </w:r>
            <w:r w:rsidR="00FC63DB">
              <w:rPr>
                <w:rFonts w:ascii="Arial" w:hAnsi="Arial" w:cs="Arial"/>
                <w:noProof/>
                <w:sz w:val="22"/>
                <w:szCs w:val="22"/>
              </w:rPr>
              <w:t xml:space="preserve">třída </w:t>
            </w:r>
            <w:r w:rsidR="00053EB7">
              <w:rPr>
                <w:rFonts w:ascii="Arial" w:hAnsi="Arial" w:cs="Arial"/>
                <w:noProof/>
                <w:sz w:val="22"/>
                <w:szCs w:val="22"/>
              </w:rPr>
              <w:t>E2</w:t>
            </w:r>
          </w:p>
        </w:tc>
        <w:tc>
          <w:tcPr>
            <w:tcW w:w="2553" w:type="dxa"/>
            <w:gridSpan w:val="2"/>
          </w:tcPr>
          <w:p w14:paraId="6F54D268" w14:textId="78554025" w:rsidR="0039790B" w:rsidRDefault="00053EB7" w:rsidP="0039790B">
            <w:pPr>
              <w:jc w:val="both"/>
              <w:rPr>
                <w:rFonts w:ascii="Arial" w:hAnsi="Arial" w:cs="Arial"/>
                <w:noProof/>
                <w:sz w:val="22"/>
                <w:szCs w:val="22"/>
              </w:rPr>
            </w:pPr>
            <w:r>
              <w:rPr>
                <w:rFonts w:ascii="Arial" w:hAnsi="Arial" w:cs="Arial"/>
                <w:noProof/>
                <w:sz w:val="22"/>
                <w:szCs w:val="22"/>
              </w:rPr>
              <w:t>Počet spínacích cyklů při Ima: Min. 5</w:t>
            </w:r>
          </w:p>
        </w:tc>
        <w:tc>
          <w:tcPr>
            <w:tcW w:w="1975" w:type="dxa"/>
          </w:tcPr>
          <w:p w14:paraId="2418BFD7" w14:textId="77777777" w:rsidR="0039790B" w:rsidRDefault="0039790B" w:rsidP="0039790B">
            <w:r w:rsidRPr="009D344C">
              <w:rPr>
                <w:rFonts w:ascii="Arial" w:hAnsi="Arial" w:cs="Arial"/>
                <w:i/>
                <w:snapToGrid w:val="0"/>
                <w:color w:val="000000"/>
                <w:sz w:val="22"/>
                <w:szCs w:val="22"/>
                <w:highlight w:val="lightGray"/>
              </w:rPr>
              <w:t>[ANO/NE]</w:t>
            </w:r>
          </w:p>
        </w:tc>
      </w:tr>
      <w:tr w:rsidR="004B0C4F" w:rsidRPr="00E659A1" w14:paraId="1919146B" w14:textId="77777777" w:rsidTr="00E71317">
        <w:trPr>
          <w:trHeight w:val="289"/>
        </w:trPr>
        <w:tc>
          <w:tcPr>
            <w:tcW w:w="10094" w:type="dxa"/>
            <w:gridSpan w:val="4"/>
            <w:vAlign w:val="center"/>
          </w:tcPr>
          <w:p w14:paraId="2F9598F1" w14:textId="4D7CB5A5" w:rsidR="004B0C4F" w:rsidRPr="0039790B" w:rsidRDefault="004B0C4F" w:rsidP="0063544B">
            <w:pPr>
              <w:rPr>
                <w:rFonts w:ascii="Arial" w:hAnsi="Arial" w:cs="Arial"/>
                <w:b/>
                <w:noProof/>
              </w:rPr>
            </w:pPr>
            <w:r w:rsidRPr="004B0C4F">
              <w:rPr>
                <w:rFonts w:ascii="Arial" w:hAnsi="Arial" w:cs="Arial"/>
                <w:b/>
                <w:noProof/>
              </w:rPr>
              <w:t>Nepovinné položky</w:t>
            </w:r>
          </w:p>
        </w:tc>
      </w:tr>
      <w:tr w:rsidR="0063544B" w:rsidRPr="00E659A1" w14:paraId="00667753" w14:textId="77777777" w:rsidTr="00E71317">
        <w:trPr>
          <w:trHeight w:val="289"/>
        </w:trPr>
        <w:tc>
          <w:tcPr>
            <w:tcW w:w="10094" w:type="dxa"/>
            <w:gridSpan w:val="4"/>
            <w:vAlign w:val="center"/>
          </w:tcPr>
          <w:p w14:paraId="3575B9D2" w14:textId="77777777" w:rsidR="0063544B" w:rsidRPr="000C5B4B" w:rsidRDefault="0063544B" w:rsidP="0063544B">
            <w:pPr>
              <w:rPr>
                <w:rFonts w:ascii="Arial" w:hAnsi="Arial" w:cs="Arial"/>
                <w:b/>
                <w:bCs/>
                <w:noProof/>
                <w:color w:val="4472C4" w:themeColor="accent1"/>
                <w:sz w:val="22"/>
                <w:szCs w:val="22"/>
              </w:rPr>
            </w:pPr>
            <w:r w:rsidRPr="000C5B4B">
              <w:rPr>
                <w:rFonts w:ascii="Arial" w:hAnsi="Arial" w:cs="Arial"/>
                <w:b/>
                <w:bCs/>
                <w:noProof/>
                <w:color w:val="4472C4" w:themeColor="accent1"/>
              </w:rPr>
              <w:t>Pole s uzemňovačem (E)</w:t>
            </w:r>
          </w:p>
        </w:tc>
      </w:tr>
      <w:tr w:rsidR="0063544B" w:rsidRPr="00E659A1" w14:paraId="4C9D4BF3" w14:textId="77777777" w:rsidTr="00E71317">
        <w:tc>
          <w:tcPr>
            <w:tcW w:w="5566" w:type="dxa"/>
          </w:tcPr>
          <w:p w14:paraId="75FC49F2" w14:textId="77777777" w:rsidR="0063544B" w:rsidRPr="000C5B4B" w:rsidRDefault="0063544B" w:rsidP="0063544B">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Jmenovité napětí Ur</w:t>
            </w:r>
          </w:p>
        </w:tc>
        <w:tc>
          <w:tcPr>
            <w:tcW w:w="2553" w:type="dxa"/>
            <w:gridSpan w:val="2"/>
          </w:tcPr>
          <w:p w14:paraId="6AADBBDA" w14:textId="77777777" w:rsidR="0063544B" w:rsidRPr="000C5B4B" w:rsidRDefault="0063544B" w:rsidP="0063544B">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25 kV</w:t>
            </w:r>
          </w:p>
        </w:tc>
        <w:tc>
          <w:tcPr>
            <w:tcW w:w="1975" w:type="dxa"/>
          </w:tcPr>
          <w:p w14:paraId="260C9AD9" w14:textId="77777777" w:rsidR="0063544B" w:rsidRDefault="0063544B" w:rsidP="0063544B">
            <w:r w:rsidRPr="005C6B03">
              <w:rPr>
                <w:rFonts w:ascii="Arial" w:hAnsi="Arial" w:cs="Arial"/>
                <w:i/>
                <w:snapToGrid w:val="0"/>
                <w:color w:val="000000"/>
                <w:sz w:val="22"/>
                <w:szCs w:val="22"/>
                <w:highlight w:val="lightGray"/>
              </w:rPr>
              <w:t>[ANO/NE]</w:t>
            </w:r>
          </w:p>
        </w:tc>
      </w:tr>
      <w:tr w:rsidR="0063544B" w:rsidRPr="00E659A1" w14:paraId="62235EDF" w14:textId="77777777" w:rsidTr="00E71317">
        <w:tc>
          <w:tcPr>
            <w:tcW w:w="5566" w:type="dxa"/>
          </w:tcPr>
          <w:p w14:paraId="4977904E" w14:textId="77777777" w:rsidR="0063544B" w:rsidRPr="000C5B4B" w:rsidRDefault="0063544B" w:rsidP="0063544B">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Počet pólů</w:t>
            </w:r>
          </w:p>
        </w:tc>
        <w:tc>
          <w:tcPr>
            <w:tcW w:w="2553" w:type="dxa"/>
            <w:gridSpan w:val="2"/>
          </w:tcPr>
          <w:p w14:paraId="0AE7D0D0" w14:textId="77777777" w:rsidR="0063544B" w:rsidRPr="000C5B4B" w:rsidRDefault="0063544B" w:rsidP="0063544B">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3</w:t>
            </w:r>
          </w:p>
        </w:tc>
        <w:tc>
          <w:tcPr>
            <w:tcW w:w="1975" w:type="dxa"/>
          </w:tcPr>
          <w:p w14:paraId="7A42722F" w14:textId="77777777" w:rsidR="0063544B" w:rsidRDefault="0063544B" w:rsidP="0063544B">
            <w:r w:rsidRPr="005C6B03">
              <w:rPr>
                <w:rFonts w:ascii="Arial" w:hAnsi="Arial" w:cs="Arial"/>
                <w:i/>
                <w:snapToGrid w:val="0"/>
                <w:color w:val="000000"/>
                <w:sz w:val="22"/>
                <w:szCs w:val="22"/>
                <w:highlight w:val="lightGray"/>
              </w:rPr>
              <w:t>[ANO/NE]</w:t>
            </w:r>
          </w:p>
        </w:tc>
      </w:tr>
      <w:tr w:rsidR="0063544B" w:rsidRPr="00E659A1" w14:paraId="39FB2A56" w14:textId="71185DA9" w:rsidTr="00E71317">
        <w:tc>
          <w:tcPr>
            <w:tcW w:w="5566" w:type="dxa"/>
          </w:tcPr>
          <w:p w14:paraId="01FB7D23" w14:textId="74149F44" w:rsidR="0063544B" w:rsidRPr="000C5B4B" w:rsidRDefault="0063544B" w:rsidP="0063544B">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proud</w:t>
            </w:r>
          </w:p>
        </w:tc>
        <w:tc>
          <w:tcPr>
            <w:tcW w:w="2553" w:type="dxa"/>
            <w:gridSpan w:val="2"/>
          </w:tcPr>
          <w:p w14:paraId="27FC5F50" w14:textId="62E83619" w:rsidR="0063544B" w:rsidRPr="000C5B4B" w:rsidRDefault="0063544B" w:rsidP="0063544B">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630 A</w:t>
            </w:r>
          </w:p>
        </w:tc>
        <w:tc>
          <w:tcPr>
            <w:tcW w:w="1975" w:type="dxa"/>
          </w:tcPr>
          <w:p w14:paraId="17E1515D" w14:textId="4AA9D9E1" w:rsidR="0063544B" w:rsidRDefault="0063544B" w:rsidP="0063544B">
            <w:r w:rsidRPr="005C6B03">
              <w:rPr>
                <w:rFonts w:ascii="Arial" w:hAnsi="Arial" w:cs="Arial"/>
                <w:i/>
                <w:snapToGrid w:val="0"/>
                <w:color w:val="000000"/>
                <w:sz w:val="22"/>
                <w:szCs w:val="22"/>
                <w:highlight w:val="lightGray"/>
              </w:rPr>
              <w:t>[ANO/NE]</w:t>
            </w:r>
          </w:p>
        </w:tc>
      </w:tr>
      <w:tr w:rsidR="0063544B" w:rsidRPr="00E659A1" w14:paraId="0FAABA6F" w14:textId="77777777" w:rsidTr="00E71317">
        <w:trPr>
          <w:trHeight w:val="334"/>
        </w:trPr>
        <w:tc>
          <w:tcPr>
            <w:tcW w:w="10094" w:type="dxa"/>
            <w:gridSpan w:val="4"/>
            <w:vAlign w:val="center"/>
          </w:tcPr>
          <w:p w14:paraId="7393FF01" w14:textId="77777777" w:rsidR="0063544B" w:rsidRPr="000C5B4B" w:rsidRDefault="0063544B" w:rsidP="0063544B">
            <w:pPr>
              <w:rPr>
                <w:rFonts w:ascii="Arial" w:hAnsi="Arial" w:cs="Arial"/>
                <w:noProof/>
                <w:color w:val="4472C4" w:themeColor="accent1"/>
                <w:sz w:val="22"/>
                <w:szCs w:val="22"/>
              </w:rPr>
            </w:pPr>
            <w:r w:rsidRPr="000C5B4B">
              <w:rPr>
                <w:rFonts w:ascii="Arial" w:hAnsi="Arial" w:cs="Arial"/>
                <w:noProof/>
                <w:color w:val="4472C4" w:themeColor="accent1"/>
              </w:rPr>
              <w:t>Uzemňovač (1x)</w:t>
            </w:r>
          </w:p>
        </w:tc>
      </w:tr>
      <w:tr w:rsidR="0063544B" w:rsidRPr="00E659A1" w14:paraId="7CDE94D0" w14:textId="77777777" w:rsidTr="00E71317">
        <w:tc>
          <w:tcPr>
            <w:tcW w:w="5566" w:type="dxa"/>
          </w:tcPr>
          <w:p w14:paraId="23BEEB8C" w14:textId="77777777" w:rsidR="0063544B" w:rsidRPr="000C5B4B" w:rsidRDefault="0063544B" w:rsidP="0063544B">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krátkodobý výdržný proud  Ik</w:t>
            </w:r>
          </w:p>
        </w:tc>
        <w:tc>
          <w:tcPr>
            <w:tcW w:w="2553" w:type="dxa"/>
            <w:gridSpan w:val="2"/>
          </w:tcPr>
          <w:p w14:paraId="6E5F2EAD" w14:textId="798AC8CB" w:rsidR="0063544B" w:rsidRPr="000C5B4B" w:rsidRDefault="009A4250" w:rsidP="0063544B">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M</w:t>
            </w:r>
            <w:r w:rsidR="0063544B" w:rsidRPr="000C5B4B">
              <w:rPr>
                <w:rFonts w:ascii="Arial" w:hAnsi="Arial" w:cs="Arial"/>
                <w:noProof/>
                <w:color w:val="4472C4" w:themeColor="accent1"/>
              </w:rPr>
              <w:t>in. 20 kA</w:t>
            </w:r>
          </w:p>
        </w:tc>
        <w:tc>
          <w:tcPr>
            <w:tcW w:w="1975" w:type="dxa"/>
          </w:tcPr>
          <w:p w14:paraId="548E945D" w14:textId="77777777" w:rsidR="0063544B" w:rsidRDefault="0063544B" w:rsidP="0063544B">
            <w:r w:rsidRPr="009D344C">
              <w:rPr>
                <w:rFonts w:ascii="Arial" w:hAnsi="Arial" w:cs="Arial"/>
                <w:i/>
                <w:snapToGrid w:val="0"/>
                <w:color w:val="000000"/>
                <w:sz w:val="22"/>
                <w:szCs w:val="22"/>
                <w:highlight w:val="lightGray"/>
              </w:rPr>
              <w:t>[ANO/NE]</w:t>
            </w:r>
          </w:p>
        </w:tc>
      </w:tr>
      <w:tr w:rsidR="0063544B" w:rsidRPr="00E659A1" w14:paraId="79DEFC87" w14:textId="77777777" w:rsidTr="00E71317">
        <w:tc>
          <w:tcPr>
            <w:tcW w:w="5566" w:type="dxa"/>
          </w:tcPr>
          <w:p w14:paraId="01FFF863" w14:textId="77777777" w:rsidR="0063544B" w:rsidRPr="000C5B4B" w:rsidRDefault="0063544B" w:rsidP="0063544B">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zkratový zapínací proud  Ima</w:t>
            </w:r>
          </w:p>
        </w:tc>
        <w:tc>
          <w:tcPr>
            <w:tcW w:w="2553" w:type="dxa"/>
            <w:gridSpan w:val="2"/>
          </w:tcPr>
          <w:p w14:paraId="53E89527" w14:textId="5C460F9A" w:rsidR="0063544B" w:rsidRPr="000C5B4B" w:rsidRDefault="009A4250" w:rsidP="0063544B">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M</w:t>
            </w:r>
            <w:r w:rsidR="0063544B" w:rsidRPr="000C5B4B">
              <w:rPr>
                <w:rFonts w:ascii="Arial" w:hAnsi="Arial" w:cs="Arial"/>
                <w:noProof/>
                <w:color w:val="4472C4" w:themeColor="accent1"/>
              </w:rPr>
              <w:t>in. 50 kA</w:t>
            </w:r>
          </w:p>
        </w:tc>
        <w:tc>
          <w:tcPr>
            <w:tcW w:w="1975" w:type="dxa"/>
          </w:tcPr>
          <w:p w14:paraId="1CAED2F0" w14:textId="77777777" w:rsidR="0063544B" w:rsidRDefault="0063544B" w:rsidP="0063544B">
            <w:r w:rsidRPr="009D344C">
              <w:rPr>
                <w:rFonts w:ascii="Arial" w:hAnsi="Arial" w:cs="Arial"/>
                <w:i/>
                <w:snapToGrid w:val="0"/>
                <w:color w:val="000000"/>
                <w:sz w:val="22"/>
                <w:szCs w:val="22"/>
                <w:highlight w:val="lightGray"/>
              </w:rPr>
              <w:t>[ANO/NE]</w:t>
            </w:r>
          </w:p>
        </w:tc>
      </w:tr>
      <w:tr w:rsidR="009A4250" w:rsidRPr="00E659A1" w14:paraId="758789ED" w14:textId="77777777" w:rsidTr="00E71317">
        <w:tc>
          <w:tcPr>
            <w:tcW w:w="5566" w:type="dxa"/>
          </w:tcPr>
          <w:p w14:paraId="1DE223DF" w14:textId="42A979C8" w:rsidR="009A4250" w:rsidRPr="000C5B4B" w:rsidRDefault="009A4250" w:rsidP="009A4250">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Třída </w:t>
            </w:r>
            <w:r w:rsidR="00784131" w:rsidRPr="000C5B4B">
              <w:rPr>
                <w:rFonts w:ascii="Arial" w:hAnsi="Arial" w:cs="Arial"/>
                <w:noProof/>
                <w:color w:val="4472C4" w:themeColor="accent1"/>
              </w:rPr>
              <w:t>mechanické</w:t>
            </w:r>
            <w:r w:rsidRPr="000C5B4B">
              <w:rPr>
                <w:rFonts w:ascii="Arial" w:hAnsi="Arial" w:cs="Arial"/>
                <w:noProof/>
                <w:color w:val="4472C4" w:themeColor="accent1"/>
              </w:rPr>
              <w:t xml:space="preserve"> trvanlivosti     </w:t>
            </w:r>
            <w:r w:rsidR="00784131" w:rsidRPr="000C5B4B">
              <w:rPr>
                <w:rFonts w:ascii="Arial" w:hAnsi="Arial" w:cs="Arial"/>
                <w:noProof/>
                <w:color w:val="4472C4" w:themeColor="accent1"/>
              </w:rPr>
              <w:t>třída M0</w:t>
            </w:r>
          </w:p>
        </w:tc>
        <w:tc>
          <w:tcPr>
            <w:tcW w:w="2553" w:type="dxa"/>
            <w:gridSpan w:val="2"/>
          </w:tcPr>
          <w:p w14:paraId="0786DFD5" w14:textId="4091C2D4" w:rsidR="009A4250" w:rsidRPr="000C5B4B" w:rsidRDefault="00784131" w:rsidP="009A4250">
            <w:pPr>
              <w:jc w:val="both"/>
              <w:rPr>
                <w:rFonts w:ascii="Arial" w:hAnsi="Arial" w:cs="Arial"/>
                <w:noProof/>
                <w:color w:val="4472C4" w:themeColor="accent1"/>
                <w:sz w:val="22"/>
                <w:szCs w:val="22"/>
              </w:rPr>
            </w:pPr>
            <w:r w:rsidRPr="000C5B4B">
              <w:rPr>
                <w:rFonts w:ascii="Arial" w:hAnsi="Arial" w:cs="Arial"/>
                <w:noProof/>
                <w:color w:val="4472C4" w:themeColor="accent1"/>
              </w:rPr>
              <w:t>Počet spínacích cyklů: Min. 1000</w:t>
            </w:r>
          </w:p>
        </w:tc>
        <w:tc>
          <w:tcPr>
            <w:tcW w:w="1975" w:type="dxa"/>
          </w:tcPr>
          <w:p w14:paraId="5C459C3C" w14:textId="1C3A9A98" w:rsidR="009A4250" w:rsidRPr="009D344C" w:rsidRDefault="00FE2EA4" w:rsidP="009A4250">
            <w:pPr>
              <w:rPr>
                <w:rFonts w:ascii="Arial" w:hAnsi="Arial" w:cs="Arial"/>
                <w:i/>
                <w:snapToGrid w:val="0"/>
                <w:color w:val="000000"/>
                <w:highlight w:val="lightGray"/>
              </w:rPr>
            </w:pPr>
            <w:r w:rsidRPr="009D344C">
              <w:rPr>
                <w:rFonts w:ascii="Arial" w:hAnsi="Arial" w:cs="Arial"/>
                <w:i/>
                <w:snapToGrid w:val="0"/>
                <w:color w:val="000000"/>
                <w:sz w:val="22"/>
                <w:szCs w:val="22"/>
                <w:highlight w:val="lightGray"/>
              </w:rPr>
              <w:t>[ANO/NE]</w:t>
            </w:r>
          </w:p>
        </w:tc>
      </w:tr>
      <w:tr w:rsidR="009A4250" w:rsidRPr="00E659A1" w14:paraId="544C12FE" w14:textId="77777777" w:rsidTr="00E71317">
        <w:tc>
          <w:tcPr>
            <w:tcW w:w="5566" w:type="dxa"/>
          </w:tcPr>
          <w:p w14:paraId="7A8AC1D9" w14:textId="046A279C" w:rsidR="009A4250" w:rsidRPr="000C5B4B" w:rsidRDefault="009A4250" w:rsidP="009A4250">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Třída elektrické trvanlivosti     </w:t>
            </w:r>
            <w:r w:rsidR="00FE2EA4" w:rsidRPr="000C5B4B">
              <w:rPr>
                <w:rFonts w:ascii="Arial" w:hAnsi="Arial" w:cs="Arial"/>
                <w:noProof/>
                <w:color w:val="4472C4" w:themeColor="accent1"/>
              </w:rPr>
              <w:t>třída E2</w:t>
            </w:r>
          </w:p>
        </w:tc>
        <w:tc>
          <w:tcPr>
            <w:tcW w:w="2553" w:type="dxa"/>
            <w:gridSpan w:val="2"/>
          </w:tcPr>
          <w:p w14:paraId="383B96F2" w14:textId="06D16A87" w:rsidR="009A4250" w:rsidRPr="000C5B4B" w:rsidRDefault="00FE2EA4" w:rsidP="009A4250">
            <w:pPr>
              <w:jc w:val="both"/>
              <w:rPr>
                <w:rFonts w:ascii="Arial" w:hAnsi="Arial" w:cs="Arial"/>
                <w:noProof/>
                <w:color w:val="4472C4" w:themeColor="accent1"/>
                <w:sz w:val="22"/>
                <w:szCs w:val="22"/>
              </w:rPr>
            </w:pPr>
            <w:r w:rsidRPr="000C5B4B">
              <w:rPr>
                <w:rFonts w:ascii="Arial" w:hAnsi="Arial" w:cs="Arial"/>
                <w:noProof/>
                <w:color w:val="4472C4" w:themeColor="accent1"/>
              </w:rPr>
              <w:t>Počet spínacích cyklů při Ima: Min. 5</w:t>
            </w:r>
          </w:p>
        </w:tc>
        <w:tc>
          <w:tcPr>
            <w:tcW w:w="1975" w:type="dxa"/>
          </w:tcPr>
          <w:p w14:paraId="611A9828" w14:textId="77777777" w:rsidR="009A4250" w:rsidRDefault="009A4250" w:rsidP="009A4250">
            <w:r w:rsidRPr="009D344C">
              <w:rPr>
                <w:rFonts w:ascii="Arial" w:hAnsi="Arial" w:cs="Arial"/>
                <w:i/>
                <w:snapToGrid w:val="0"/>
                <w:color w:val="000000"/>
                <w:sz w:val="22"/>
                <w:szCs w:val="22"/>
                <w:highlight w:val="lightGray"/>
              </w:rPr>
              <w:t>[ANO/NE]</w:t>
            </w:r>
          </w:p>
        </w:tc>
      </w:tr>
      <w:tr w:rsidR="009A4250" w:rsidRPr="00E659A1" w14:paraId="532504A3" w14:textId="77777777" w:rsidTr="00E71317">
        <w:trPr>
          <w:trHeight w:val="397"/>
        </w:trPr>
        <w:tc>
          <w:tcPr>
            <w:tcW w:w="10094" w:type="dxa"/>
            <w:gridSpan w:val="4"/>
            <w:vAlign w:val="center"/>
          </w:tcPr>
          <w:p w14:paraId="058179A9" w14:textId="77777777" w:rsidR="009A4250" w:rsidRPr="000C5B4B" w:rsidRDefault="009A4250" w:rsidP="009A4250">
            <w:pPr>
              <w:rPr>
                <w:b/>
                <w:bCs/>
              </w:rPr>
            </w:pPr>
            <w:r w:rsidRPr="000C5B4B">
              <w:rPr>
                <w:rFonts w:ascii="Arial" w:hAnsi="Arial" w:cs="Arial"/>
                <w:b/>
                <w:bCs/>
                <w:noProof/>
                <w:color w:val="4472C4" w:themeColor="accent1"/>
              </w:rPr>
              <w:t>Pole měření</w:t>
            </w:r>
          </w:p>
        </w:tc>
      </w:tr>
      <w:tr w:rsidR="009A4250" w:rsidRPr="00E659A1" w14:paraId="3DBF16EE" w14:textId="77777777" w:rsidTr="00E71317">
        <w:tc>
          <w:tcPr>
            <w:tcW w:w="5566" w:type="dxa"/>
          </w:tcPr>
          <w:p w14:paraId="4E2FBC8D"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Jmenovité napětí Ur</w:t>
            </w:r>
          </w:p>
        </w:tc>
        <w:tc>
          <w:tcPr>
            <w:tcW w:w="2553" w:type="dxa"/>
            <w:gridSpan w:val="2"/>
          </w:tcPr>
          <w:p w14:paraId="1861572D" w14:textId="77777777" w:rsidR="009A4250" w:rsidRPr="000C5B4B" w:rsidRDefault="009A4250"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25 kV</w:t>
            </w:r>
          </w:p>
        </w:tc>
        <w:tc>
          <w:tcPr>
            <w:tcW w:w="1975" w:type="dxa"/>
          </w:tcPr>
          <w:p w14:paraId="695A06AD" w14:textId="77777777" w:rsidR="009A4250" w:rsidRDefault="009A4250" w:rsidP="009A4250">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9A4250" w:rsidRPr="00E659A1" w14:paraId="20CD5A05" w14:textId="77777777" w:rsidTr="00E71317">
        <w:tc>
          <w:tcPr>
            <w:tcW w:w="5566" w:type="dxa"/>
          </w:tcPr>
          <w:p w14:paraId="66DF7A81"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proud  Ir</w:t>
            </w:r>
          </w:p>
        </w:tc>
        <w:tc>
          <w:tcPr>
            <w:tcW w:w="2553" w:type="dxa"/>
            <w:gridSpan w:val="2"/>
          </w:tcPr>
          <w:p w14:paraId="266BA319" w14:textId="77777777" w:rsidR="009A4250" w:rsidRPr="000C5B4B" w:rsidRDefault="009A4250"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630 A</w:t>
            </w:r>
          </w:p>
        </w:tc>
        <w:tc>
          <w:tcPr>
            <w:tcW w:w="1975" w:type="dxa"/>
          </w:tcPr>
          <w:p w14:paraId="0A5CAFB5" w14:textId="77777777" w:rsidR="009A4250" w:rsidRDefault="009A4250" w:rsidP="009A4250">
            <w:r w:rsidRPr="00DB26D0">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DB26D0">
              <w:rPr>
                <w:rFonts w:ascii="Arial" w:hAnsi="Arial" w:cs="Arial"/>
                <w:i/>
                <w:snapToGrid w:val="0"/>
                <w:color w:val="000000"/>
                <w:sz w:val="22"/>
                <w:szCs w:val="22"/>
                <w:highlight w:val="lightGray"/>
              </w:rPr>
              <w:t>]</w:t>
            </w:r>
          </w:p>
        </w:tc>
      </w:tr>
      <w:tr w:rsidR="009A4250" w:rsidRPr="00E659A1" w14:paraId="409D6C55" w14:textId="77777777" w:rsidTr="00E71317">
        <w:tc>
          <w:tcPr>
            <w:tcW w:w="5566" w:type="dxa"/>
          </w:tcPr>
          <w:p w14:paraId="01032C31"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Počet pólů</w:t>
            </w:r>
          </w:p>
        </w:tc>
        <w:tc>
          <w:tcPr>
            <w:tcW w:w="2553" w:type="dxa"/>
            <w:gridSpan w:val="2"/>
          </w:tcPr>
          <w:p w14:paraId="71C2F404" w14:textId="77777777" w:rsidR="009A4250" w:rsidRPr="000C5B4B" w:rsidRDefault="009A4250"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3</w:t>
            </w:r>
          </w:p>
        </w:tc>
        <w:tc>
          <w:tcPr>
            <w:tcW w:w="1975" w:type="dxa"/>
          </w:tcPr>
          <w:p w14:paraId="5F1841B3" w14:textId="77777777" w:rsidR="009A4250" w:rsidRDefault="009A4250" w:rsidP="009A4250">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9A4250" w:rsidRPr="00E659A1" w14:paraId="0D3BCC8D" w14:textId="77777777" w:rsidTr="00E71317">
        <w:tc>
          <w:tcPr>
            <w:tcW w:w="5566" w:type="dxa"/>
          </w:tcPr>
          <w:p w14:paraId="7251DFD4" w14:textId="77777777" w:rsidR="009A4250" w:rsidRPr="000C5B4B" w:rsidRDefault="009A4250" w:rsidP="009A4250">
            <w:pPr>
              <w:tabs>
                <w:tab w:val="left" w:pos="4678"/>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Pole měření - přívod kabelem, odvod na přípojnice (vlevo nebo vpravo)</w:t>
            </w:r>
          </w:p>
        </w:tc>
        <w:tc>
          <w:tcPr>
            <w:tcW w:w="2553" w:type="dxa"/>
            <w:gridSpan w:val="2"/>
          </w:tcPr>
          <w:p w14:paraId="4A04B7E2" w14:textId="77777777" w:rsidR="009A4250" w:rsidRPr="000C5B4B" w:rsidRDefault="009A4250" w:rsidP="009A4250">
            <w:pPr>
              <w:spacing w:before="60"/>
              <w:jc w:val="both"/>
              <w:rPr>
                <w:rFonts w:ascii="Arial" w:hAnsi="Arial" w:cs="Arial"/>
                <w:noProof/>
                <w:color w:val="4472C4" w:themeColor="accent1"/>
                <w:sz w:val="22"/>
                <w:szCs w:val="22"/>
              </w:rPr>
            </w:pPr>
          </w:p>
        </w:tc>
        <w:tc>
          <w:tcPr>
            <w:tcW w:w="1975" w:type="dxa"/>
          </w:tcPr>
          <w:p w14:paraId="320F3A49" w14:textId="77777777" w:rsidR="009A4250" w:rsidRDefault="009A4250" w:rsidP="009A4250">
            <w:r w:rsidRPr="009D344C">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vyplní typové označení</w:t>
            </w:r>
            <w:r w:rsidRPr="009D344C">
              <w:rPr>
                <w:rFonts w:ascii="Arial" w:hAnsi="Arial" w:cs="Arial"/>
                <w:i/>
                <w:snapToGrid w:val="0"/>
                <w:color w:val="000000"/>
                <w:sz w:val="22"/>
                <w:szCs w:val="22"/>
                <w:highlight w:val="lightGray"/>
              </w:rPr>
              <w:t>]</w:t>
            </w:r>
          </w:p>
        </w:tc>
      </w:tr>
      <w:tr w:rsidR="009A4250" w:rsidRPr="00E659A1" w14:paraId="66CAB6F2" w14:textId="77777777" w:rsidTr="00E71317">
        <w:tc>
          <w:tcPr>
            <w:tcW w:w="5566" w:type="dxa"/>
          </w:tcPr>
          <w:p w14:paraId="4A230262" w14:textId="77777777" w:rsidR="009A4250" w:rsidRPr="000C5B4B" w:rsidRDefault="009A4250" w:rsidP="009A4250">
            <w:pPr>
              <w:tabs>
                <w:tab w:val="left" w:pos="4678"/>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Pole měření - přívod na přípojnice, odvod na přípojnice</w:t>
            </w:r>
          </w:p>
        </w:tc>
        <w:tc>
          <w:tcPr>
            <w:tcW w:w="2553" w:type="dxa"/>
            <w:gridSpan w:val="2"/>
          </w:tcPr>
          <w:p w14:paraId="3C1F362E" w14:textId="77777777" w:rsidR="009A4250" w:rsidRPr="000C5B4B" w:rsidRDefault="009A4250" w:rsidP="009A4250">
            <w:pPr>
              <w:spacing w:before="60"/>
              <w:jc w:val="both"/>
              <w:rPr>
                <w:rFonts w:ascii="Arial" w:hAnsi="Arial" w:cs="Arial"/>
                <w:noProof/>
                <w:color w:val="4472C4" w:themeColor="accent1"/>
                <w:sz w:val="22"/>
                <w:szCs w:val="22"/>
              </w:rPr>
            </w:pPr>
          </w:p>
        </w:tc>
        <w:tc>
          <w:tcPr>
            <w:tcW w:w="1975" w:type="dxa"/>
          </w:tcPr>
          <w:p w14:paraId="146E4E9E" w14:textId="77777777" w:rsidR="009A4250" w:rsidRDefault="009A4250" w:rsidP="009A4250">
            <w:r w:rsidRPr="009D344C">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vyplní typové označení</w:t>
            </w:r>
            <w:r w:rsidRPr="009D344C">
              <w:rPr>
                <w:rFonts w:ascii="Arial" w:hAnsi="Arial" w:cs="Arial"/>
                <w:i/>
                <w:snapToGrid w:val="0"/>
                <w:color w:val="000000"/>
                <w:sz w:val="22"/>
                <w:szCs w:val="22"/>
                <w:highlight w:val="lightGray"/>
              </w:rPr>
              <w:t>]</w:t>
            </w:r>
          </w:p>
        </w:tc>
      </w:tr>
      <w:tr w:rsidR="009A4250" w:rsidRPr="00E659A1" w14:paraId="7367ECA3" w14:textId="77777777" w:rsidTr="00E71317">
        <w:trPr>
          <w:trHeight w:val="433"/>
        </w:trPr>
        <w:tc>
          <w:tcPr>
            <w:tcW w:w="10094" w:type="dxa"/>
            <w:gridSpan w:val="4"/>
            <w:vAlign w:val="center"/>
          </w:tcPr>
          <w:p w14:paraId="09D960EC" w14:textId="77777777" w:rsidR="009A4250" w:rsidRPr="000C5B4B" w:rsidRDefault="009A4250" w:rsidP="009A4250">
            <w:pPr>
              <w:rPr>
                <w:rFonts w:ascii="Arial" w:hAnsi="Arial" w:cs="Arial"/>
                <w:b/>
                <w:bCs/>
                <w:noProof/>
                <w:color w:val="4472C4" w:themeColor="accent1"/>
                <w:sz w:val="22"/>
                <w:szCs w:val="22"/>
              </w:rPr>
            </w:pPr>
            <w:r w:rsidRPr="000C5B4B">
              <w:rPr>
                <w:rFonts w:ascii="Arial" w:hAnsi="Arial" w:cs="Arial"/>
                <w:b/>
                <w:bCs/>
                <w:noProof/>
                <w:color w:val="4472C4" w:themeColor="accent1"/>
              </w:rPr>
              <w:t>Přechodové pole</w:t>
            </w:r>
          </w:p>
        </w:tc>
      </w:tr>
      <w:tr w:rsidR="009A4250" w:rsidRPr="00E659A1" w14:paraId="55F2EE1C" w14:textId="77777777" w:rsidTr="00E71317">
        <w:tc>
          <w:tcPr>
            <w:tcW w:w="5566" w:type="dxa"/>
          </w:tcPr>
          <w:p w14:paraId="74EE1E2D"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Jmenovité napětí Ur</w:t>
            </w:r>
          </w:p>
        </w:tc>
        <w:tc>
          <w:tcPr>
            <w:tcW w:w="2553" w:type="dxa"/>
            <w:gridSpan w:val="2"/>
          </w:tcPr>
          <w:p w14:paraId="6E089304" w14:textId="77777777" w:rsidR="009A4250" w:rsidRPr="000C5B4B" w:rsidRDefault="009A4250"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25 kV</w:t>
            </w:r>
          </w:p>
        </w:tc>
        <w:tc>
          <w:tcPr>
            <w:tcW w:w="1975" w:type="dxa"/>
          </w:tcPr>
          <w:p w14:paraId="59FCE53B" w14:textId="77777777" w:rsidR="009A4250" w:rsidRDefault="009A4250" w:rsidP="009A4250">
            <w:r w:rsidRPr="00A12B7E">
              <w:rPr>
                <w:rFonts w:ascii="Arial" w:hAnsi="Arial" w:cs="Arial"/>
                <w:i/>
                <w:snapToGrid w:val="0"/>
                <w:color w:val="000000"/>
                <w:sz w:val="22"/>
                <w:szCs w:val="22"/>
                <w:highlight w:val="lightGray"/>
              </w:rPr>
              <w:t>[ANO/NE]</w:t>
            </w:r>
          </w:p>
        </w:tc>
      </w:tr>
      <w:tr w:rsidR="009A4250" w:rsidRPr="00E659A1" w14:paraId="17AE2026" w14:textId="77777777" w:rsidTr="00E71317">
        <w:tc>
          <w:tcPr>
            <w:tcW w:w="5566" w:type="dxa"/>
          </w:tcPr>
          <w:p w14:paraId="63A594AB"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Počet pólů</w:t>
            </w:r>
          </w:p>
        </w:tc>
        <w:tc>
          <w:tcPr>
            <w:tcW w:w="2553" w:type="dxa"/>
            <w:gridSpan w:val="2"/>
          </w:tcPr>
          <w:p w14:paraId="62453E8F" w14:textId="77777777" w:rsidR="009A4250" w:rsidRPr="000C5B4B" w:rsidRDefault="009A4250"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3</w:t>
            </w:r>
          </w:p>
        </w:tc>
        <w:tc>
          <w:tcPr>
            <w:tcW w:w="1975" w:type="dxa"/>
          </w:tcPr>
          <w:p w14:paraId="157DD702" w14:textId="77777777" w:rsidR="009A4250" w:rsidRDefault="009A4250" w:rsidP="009A4250">
            <w:r w:rsidRPr="00A12B7E">
              <w:rPr>
                <w:rFonts w:ascii="Arial" w:hAnsi="Arial" w:cs="Arial"/>
                <w:i/>
                <w:snapToGrid w:val="0"/>
                <w:color w:val="000000"/>
                <w:sz w:val="22"/>
                <w:szCs w:val="22"/>
                <w:highlight w:val="lightGray"/>
              </w:rPr>
              <w:t>[ANO/NE]</w:t>
            </w:r>
          </w:p>
        </w:tc>
      </w:tr>
      <w:tr w:rsidR="009A4250" w:rsidRPr="00E659A1" w14:paraId="1861F682" w14:textId="77777777" w:rsidTr="00E71317">
        <w:tc>
          <w:tcPr>
            <w:tcW w:w="5566" w:type="dxa"/>
          </w:tcPr>
          <w:p w14:paraId="0E142308" w14:textId="77777777" w:rsidR="009A4250" w:rsidRPr="000C5B4B" w:rsidRDefault="009A4250" w:rsidP="009A4250">
            <w:pPr>
              <w:tabs>
                <w:tab w:val="left" w:pos="6096"/>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proud  Ir</w:t>
            </w:r>
          </w:p>
        </w:tc>
        <w:tc>
          <w:tcPr>
            <w:tcW w:w="2553" w:type="dxa"/>
            <w:gridSpan w:val="2"/>
          </w:tcPr>
          <w:p w14:paraId="3590997D" w14:textId="1D3FBC3A" w:rsidR="009A4250" w:rsidRPr="000C5B4B" w:rsidRDefault="002C6693" w:rsidP="009A4250">
            <w:pPr>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Min. </w:t>
            </w:r>
            <w:r w:rsidR="009A4250" w:rsidRPr="000C5B4B">
              <w:rPr>
                <w:rFonts w:ascii="Arial" w:hAnsi="Arial" w:cs="Arial"/>
                <w:noProof/>
                <w:color w:val="4472C4" w:themeColor="accent1"/>
              </w:rPr>
              <w:t>630 A</w:t>
            </w:r>
          </w:p>
        </w:tc>
        <w:tc>
          <w:tcPr>
            <w:tcW w:w="1975" w:type="dxa"/>
          </w:tcPr>
          <w:p w14:paraId="075D1101" w14:textId="77777777" w:rsidR="009A4250" w:rsidRDefault="009A4250" w:rsidP="009A4250">
            <w:r w:rsidRPr="00A12B7E">
              <w:rPr>
                <w:rFonts w:ascii="Arial" w:hAnsi="Arial" w:cs="Arial"/>
                <w:i/>
                <w:snapToGrid w:val="0"/>
                <w:color w:val="000000"/>
                <w:sz w:val="22"/>
                <w:szCs w:val="22"/>
                <w:highlight w:val="lightGray"/>
              </w:rPr>
              <w:t>[ANO/NE]</w:t>
            </w:r>
          </w:p>
        </w:tc>
      </w:tr>
    </w:tbl>
    <w:p w14:paraId="175CDF84" w14:textId="77777777" w:rsidR="009F599C" w:rsidRDefault="009F599C" w:rsidP="009F599C">
      <w:pPr>
        <w:spacing w:after="0"/>
        <w:jc w:val="both"/>
        <w:rPr>
          <w:rFonts w:ascii="Arial" w:eastAsia="Arial" w:hAnsi="Arial" w:cs="Arial"/>
        </w:rPr>
      </w:pPr>
      <w:r w:rsidRPr="728BFAA8">
        <w:rPr>
          <w:rFonts w:ascii="Arial" w:hAnsi="Arial" w:cs="Arial"/>
          <w:highlight w:val="yellow"/>
        </w:rPr>
        <w:t>Doplnění „NE“ u POVINNÝCH kritérií znamená nesplnění technické specifikace a vyloučení z výběrového řízení</w:t>
      </w:r>
      <w:r w:rsidRPr="004E37F0">
        <w:rPr>
          <w:rFonts w:ascii="Arial" w:hAnsi="Arial" w:cs="Arial"/>
          <w:highlight w:val="yellow"/>
        </w:rPr>
        <w:t xml:space="preserve">. V případě doplnění “NE” u NEPOVINNÝCH kritérií neznamená nesplnění technické specifikace. </w:t>
      </w:r>
      <w:r w:rsidRPr="004E37F0">
        <w:rPr>
          <w:rFonts w:ascii="Arial" w:eastAsia="Arial" w:hAnsi="Arial" w:cs="Arial"/>
          <w:highlight w:val="yellow"/>
        </w:rPr>
        <w:t>Avšak v případě označení splnění nepovinného požadavku se stává splnění tohoto požadavku závazné.</w:t>
      </w:r>
    </w:p>
    <w:p w14:paraId="2BC077D8" w14:textId="77777777" w:rsidR="00154E2C" w:rsidRDefault="00154E2C"/>
    <w:tbl>
      <w:tblPr>
        <w:tblStyle w:val="Mkatabulky"/>
        <w:tblpPr w:leftFromText="141" w:rightFromText="141" w:vertAnchor="text" w:tblpX="-60" w:tblpY="1"/>
        <w:tblOverlap w:val="never"/>
        <w:tblW w:w="10094" w:type="dxa"/>
        <w:tblLook w:val="04A0" w:firstRow="1" w:lastRow="0" w:firstColumn="1" w:lastColumn="0" w:noHBand="0" w:noVBand="1"/>
      </w:tblPr>
      <w:tblGrid>
        <w:gridCol w:w="5566"/>
        <w:gridCol w:w="2553"/>
        <w:gridCol w:w="1975"/>
      </w:tblGrid>
      <w:tr w:rsidR="009A4250" w:rsidRPr="005A111D" w14:paraId="3F4B7A85" w14:textId="77777777" w:rsidTr="00E71317">
        <w:trPr>
          <w:trHeight w:val="438"/>
        </w:trPr>
        <w:tc>
          <w:tcPr>
            <w:tcW w:w="10094" w:type="dxa"/>
            <w:gridSpan w:val="3"/>
          </w:tcPr>
          <w:p w14:paraId="013A93F9" w14:textId="77777777" w:rsidR="009A4250" w:rsidRPr="005A111D" w:rsidRDefault="009A4250" w:rsidP="009A4250">
            <w:pPr>
              <w:tabs>
                <w:tab w:val="left" w:pos="284"/>
              </w:tabs>
              <w:spacing w:before="80"/>
              <w:jc w:val="both"/>
              <w:rPr>
                <w:rFonts w:ascii="Arial" w:hAnsi="Arial" w:cs="Arial"/>
                <w:b/>
                <w:i/>
                <w:snapToGrid w:val="0"/>
                <w:color w:val="000000"/>
                <w:sz w:val="22"/>
                <w:szCs w:val="22"/>
                <w:highlight w:val="lightGray"/>
              </w:rPr>
            </w:pPr>
            <w:r w:rsidRPr="005A111D">
              <w:rPr>
                <w:rFonts w:ascii="Arial" w:hAnsi="Arial" w:cs="Arial"/>
                <w:b/>
                <w:snapToGrid w:val="0"/>
                <w:color w:val="000000"/>
                <w:sz w:val="22"/>
                <w:szCs w:val="22"/>
              </w:rPr>
              <w:lastRenderedPageBreak/>
              <w:t>Konstrukce</w:t>
            </w:r>
          </w:p>
        </w:tc>
      </w:tr>
      <w:tr w:rsidR="009A4250" w:rsidRPr="00E659A1" w14:paraId="2D110AD8" w14:textId="77777777" w:rsidTr="00E71317">
        <w:tc>
          <w:tcPr>
            <w:tcW w:w="5566" w:type="dxa"/>
          </w:tcPr>
          <w:p w14:paraId="4DA80999" w14:textId="6A4CE1E2" w:rsidR="009A4250" w:rsidRDefault="009A4250" w:rsidP="009A4250">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Nádoba s</w:t>
            </w:r>
            <w:r w:rsidR="002C6693">
              <w:rPr>
                <w:rFonts w:ascii="Arial" w:hAnsi="Arial" w:cs="Arial"/>
                <w:snapToGrid w:val="0"/>
                <w:color w:val="000000"/>
                <w:sz w:val="22"/>
                <w:szCs w:val="22"/>
              </w:rPr>
              <w:t xml:space="preserve"> izolačním </w:t>
            </w:r>
            <w:r>
              <w:rPr>
                <w:rFonts w:ascii="Arial" w:hAnsi="Arial" w:cs="Arial"/>
                <w:snapToGrid w:val="0"/>
                <w:color w:val="000000"/>
                <w:sz w:val="22"/>
                <w:szCs w:val="22"/>
              </w:rPr>
              <w:t>plynem</w:t>
            </w:r>
          </w:p>
        </w:tc>
        <w:tc>
          <w:tcPr>
            <w:tcW w:w="2553" w:type="dxa"/>
          </w:tcPr>
          <w:p w14:paraId="42850A40" w14:textId="77777777" w:rsidR="009A4250" w:rsidRDefault="009A4250" w:rsidP="009A42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Hermeticky uzavřená tlaková nádoba</w:t>
            </w:r>
          </w:p>
        </w:tc>
        <w:tc>
          <w:tcPr>
            <w:tcW w:w="1975" w:type="dxa"/>
          </w:tcPr>
          <w:p w14:paraId="04E700A9" w14:textId="77777777" w:rsidR="009A4250" w:rsidRPr="00E659A1" w:rsidRDefault="009A4250" w:rsidP="009A4250">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9A4250" w:rsidRPr="00E659A1" w14:paraId="57AB5151" w14:textId="77777777" w:rsidTr="00E71317">
        <w:tc>
          <w:tcPr>
            <w:tcW w:w="5566" w:type="dxa"/>
          </w:tcPr>
          <w:p w14:paraId="01D9C3D5" w14:textId="77777777" w:rsidR="009A4250" w:rsidRDefault="009A4250" w:rsidP="009A4250">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Izolační medium</w:t>
            </w:r>
          </w:p>
        </w:tc>
        <w:tc>
          <w:tcPr>
            <w:tcW w:w="2553" w:type="dxa"/>
          </w:tcPr>
          <w:p w14:paraId="1A3A812C" w14:textId="69DF5FF4" w:rsidR="009A4250" w:rsidRDefault="00EB2F11" w:rsidP="009A42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Plyn přírodního původu</w:t>
            </w:r>
            <w:r w:rsidR="00325B4C">
              <w:rPr>
                <w:rFonts w:ascii="Arial" w:hAnsi="Arial" w:cs="Arial"/>
                <w:snapToGrid w:val="0"/>
                <w:color w:val="000000"/>
                <w:sz w:val="22"/>
                <w:szCs w:val="22"/>
              </w:rPr>
              <w:t>, neobsahující fluorované skleníkové plyny, takzvané F-plyny</w:t>
            </w:r>
          </w:p>
        </w:tc>
        <w:tc>
          <w:tcPr>
            <w:tcW w:w="1975" w:type="dxa"/>
          </w:tcPr>
          <w:p w14:paraId="517A30B4" w14:textId="77777777" w:rsidR="009A4250" w:rsidRPr="00E659A1" w:rsidRDefault="009A4250" w:rsidP="009A4250">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9A4250" w:rsidRPr="00E659A1" w14:paraId="0631183E" w14:textId="77777777" w:rsidTr="00E71317">
        <w:tc>
          <w:tcPr>
            <w:tcW w:w="5566" w:type="dxa"/>
          </w:tcPr>
          <w:p w14:paraId="625B67CA" w14:textId="09D2C4A1" w:rsidR="009A4250" w:rsidRDefault="009A4250" w:rsidP="009A4250">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Těsnost tlakové nádoby s</w:t>
            </w:r>
            <w:r w:rsidR="0065563C">
              <w:rPr>
                <w:rFonts w:ascii="Arial" w:hAnsi="Arial" w:cs="Arial"/>
                <w:snapToGrid w:val="0"/>
                <w:color w:val="000000"/>
                <w:sz w:val="22"/>
                <w:szCs w:val="22"/>
              </w:rPr>
              <w:t xml:space="preserve"> izolačním </w:t>
            </w:r>
            <w:r>
              <w:rPr>
                <w:rFonts w:ascii="Arial" w:hAnsi="Arial" w:cs="Arial"/>
                <w:snapToGrid w:val="0"/>
                <w:color w:val="000000"/>
                <w:sz w:val="22"/>
                <w:szCs w:val="22"/>
              </w:rPr>
              <w:t>plynem</w:t>
            </w:r>
          </w:p>
        </w:tc>
        <w:tc>
          <w:tcPr>
            <w:tcW w:w="2553" w:type="dxa"/>
          </w:tcPr>
          <w:p w14:paraId="67A9A8A4" w14:textId="77777777" w:rsidR="009A4250" w:rsidRDefault="009A4250" w:rsidP="009A42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Min. 40 let</w:t>
            </w:r>
          </w:p>
        </w:tc>
        <w:tc>
          <w:tcPr>
            <w:tcW w:w="1975" w:type="dxa"/>
          </w:tcPr>
          <w:p w14:paraId="72B789DF" w14:textId="77777777" w:rsidR="009A4250" w:rsidRPr="00E659A1" w:rsidRDefault="009A4250" w:rsidP="009A4250">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9A4250" w:rsidRPr="00E659A1" w14:paraId="26F341E9" w14:textId="77777777" w:rsidTr="00E71317">
        <w:tc>
          <w:tcPr>
            <w:tcW w:w="5566" w:type="dxa"/>
          </w:tcPr>
          <w:p w14:paraId="6786807D" w14:textId="7A25F6A5" w:rsidR="009A4250" w:rsidRDefault="009A4250" w:rsidP="009A4250">
            <w:pPr>
              <w:tabs>
                <w:tab w:val="left" w:pos="284"/>
              </w:tabs>
              <w:spacing w:before="80"/>
              <w:ind w:left="142" w:hanging="142"/>
              <w:jc w:val="both"/>
              <w:rPr>
                <w:rFonts w:ascii="Arial" w:hAnsi="Arial" w:cs="Arial"/>
                <w:snapToGrid w:val="0"/>
                <w:color w:val="000000"/>
              </w:rPr>
            </w:pPr>
            <w:r w:rsidRPr="00DC25E9">
              <w:rPr>
                <w:rFonts w:ascii="Arial" w:hAnsi="Arial" w:cs="Arial"/>
                <w:snapToGrid w:val="0"/>
                <w:color w:val="000000"/>
                <w:sz w:val="22"/>
                <w:szCs w:val="22"/>
              </w:rPr>
              <w:t xml:space="preserve">Míra úniku </w:t>
            </w:r>
            <w:r w:rsidR="00E777CA">
              <w:rPr>
                <w:rFonts w:ascii="Arial" w:hAnsi="Arial" w:cs="Arial"/>
                <w:snapToGrid w:val="0"/>
                <w:color w:val="000000"/>
                <w:sz w:val="22"/>
                <w:szCs w:val="22"/>
              </w:rPr>
              <w:t xml:space="preserve">izolačního </w:t>
            </w:r>
            <w:r w:rsidRPr="00DC25E9">
              <w:rPr>
                <w:rFonts w:ascii="Arial" w:hAnsi="Arial" w:cs="Arial"/>
                <w:snapToGrid w:val="0"/>
                <w:color w:val="000000"/>
                <w:sz w:val="22"/>
                <w:szCs w:val="22"/>
              </w:rPr>
              <w:t>plynu (relativní hodnota úniku)</w:t>
            </w:r>
            <w:r w:rsidRPr="007B6AAF">
              <w:rPr>
                <w:rFonts w:ascii="Arial" w:hAnsi="Arial" w:cs="Arial"/>
                <w:snapToGrid w:val="0"/>
                <w:color w:val="000000"/>
              </w:rPr>
              <w:tab/>
            </w:r>
            <w:r w:rsidRPr="007B6AAF">
              <w:rPr>
                <w:rFonts w:ascii="Arial" w:hAnsi="Arial" w:cs="Arial"/>
                <w:snapToGrid w:val="0"/>
                <w:color w:val="000000"/>
              </w:rPr>
              <w:tab/>
            </w:r>
          </w:p>
        </w:tc>
        <w:tc>
          <w:tcPr>
            <w:tcW w:w="2553" w:type="dxa"/>
            <w:vAlign w:val="center"/>
          </w:tcPr>
          <w:p w14:paraId="2DFC1EFE" w14:textId="0DEED365" w:rsidR="009A4250" w:rsidRDefault="009A4250" w:rsidP="009A4250">
            <w:pPr>
              <w:tabs>
                <w:tab w:val="left" w:pos="284"/>
              </w:tabs>
              <w:spacing w:before="80"/>
              <w:jc w:val="both"/>
              <w:rPr>
                <w:rFonts w:ascii="Arial" w:hAnsi="Arial" w:cs="Arial"/>
                <w:snapToGrid w:val="0"/>
                <w:color w:val="000000"/>
              </w:rPr>
            </w:pPr>
            <w:r w:rsidRPr="00D32256">
              <w:rPr>
                <w:rFonts w:ascii="Arial" w:hAnsi="Arial" w:cs="Arial"/>
                <w:snapToGrid w:val="0"/>
                <w:color w:val="000000"/>
                <w:sz w:val="22"/>
                <w:szCs w:val="22"/>
              </w:rPr>
              <w:t>max. 0,1 % za rok</w:t>
            </w:r>
          </w:p>
        </w:tc>
        <w:tc>
          <w:tcPr>
            <w:tcW w:w="1975" w:type="dxa"/>
            <w:vAlign w:val="center"/>
          </w:tcPr>
          <w:p w14:paraId="3C3DB91C" w14:textId="19673901" w:rsidR="009A4250" w:rsidRPr="005C6B03" w:rsidRDefault="009A4250" w:rsidP="009A4250">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73815" w:rsidRPr="00E659A1" w14:paraId="3271E222" w14:textId="77777777" w:rsidTr="00E71317">
        <w:tc>
          <w:tcPr>
            <w:tcW w:w="5566" w:type="dxa"/>
          </w:tcPr>
          <w:p w14:paraId="7CA35A89" w14:textId="1D949DA8" w:rsidR="00373815" w:rsidRPr="00312AE8" w:rsidRDefault="00373815" w:rsidP="00373815">
            <w:pPr>
              <w:tabs>
                <w:tab w:val="left" w:pos="284"/>
              </w:tabs>
              <w:spacing w:before="80"/>
              <w:ind w:left="142" w:hanging="142"/>
              <w:jc w:val="both"/>
              <w:rPr>
                <w:rFonts w:ascii="Arial" w:hAnsi="Arial" w:cs="Arial"/>
                <w:noProof/>
              </w:rPr>
            </w:pPr>
            <w:r>
              <w:rPr>
                <w:rFonts w:ascii="Arial" w:hAnsi="Arial" w:cs="Arial"/>
                <w:snapToGrid w:val="0"/>
                <w:color w:val="000000"/>
                <w:sz w:val="22"/>
                <w:szCs w:val="22"/>
              </w:rPr>
              <w:t>Hodnota</w:t>
            </w:r>
            <w:r w:rsidR="00014F85">
              <w:rPr>
                <w:rFonts w:ascii="Arial" w:hAnsi="Arial" w:cs="Arial"/>
                <w:snapToGrid w:val="0"/>
                <w:color w:val="000000"/>
                <w:sz w:val="22"/>
                <w:szCs w:val="22"/>
              </w:rPr>
              <w:t xml:space="preserve"> koeficientu GWP (Global Warming Potential)</w:t>
            </w:r>
          </w:p>
        </w:tc>
        <w:tc>
          <w:tcPr>
            <w:tcW w:w="2553" w:type="dxa"/>
          </w:tcPr>
          <w:p w14:paraId="21D547C3" w14:textId="580CAE8C" w:rsidR="00373815" w:rsidRPr="00312AE8" w:rsidDel="00B3138D" w:rsidRDefault="00051C32" w:rsidP="00373815">
            <w:pPr>
              <w:tabs>
                <w:tab w:val="left" w:pos="284"/>
              </w:tabs>
              <w:spacing w:before="80"/>
              <w:jc w:val="both"/>
              <w:rPr>
                <w:rFonts w:ascii="Arial" w:hAnsi="Arial" w:cs="Arial"/>
                <w:noProof/>
              </w:rPr>
            </w:pPr>
            <w:r>
              <w:rPr>
                <w:rFonts w:ascii="Arial" w:hAnsi="Arial" w:cs="Arial"/>
                <w:snapToGrid w:val="0"/>
                <w:color w:val="000000"/>
                <w:sz w:val="22"/>
                <w:szCs w:val="22"/>
              </w:rPr>
              <w:t>GWP ≤ 1</w:t>
            </w:r>
          </w:p>
        </w:tc>
        <w:tc>
          <w:tcPr>
            <w:tcW w:w="1975" w:type="dxa"/>
          </w:tcPr>
          <w:p w14:paraId="0E2EBF69" w14:textId="76A55D10" w:rsidR="00373815" w:rsidRPr="00734BED" w:rsidRDefault="00C72CE7" w:rsidP="00373815">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FE0F73" w:rsidRPr="00E659A1" w14:paraId="0AAC6A6F" w14:textId="77777777" w:rsidTr="00E71317">
        <w:tc>
          <w:tcPr>
            <w:tcW w:w="5566" w:type="dxa"/>
          </w:tcPr>
          <w:p w14:paraId="1BEAD02A" w14:textId="17E56B5B" w:rsidR="00FE0F73" w:rsidRDefault="00AC4DFD" w:rsidP="00373815">
            <w:pPr>
              <w:tabs>
                <w:tab w:val="left" w:pos="284"/>
              </w:tabs>
              <w:spacing w:before="80"/>
              <w:ind w:left="142" w:hanging="142"/>
              <w:jc w:val="both"/>
              <w:rPr>
                <w:rFonts w:ascii="Arial" w:hAnsi="Arial" w:cs="Arial"/>
                <w:snapToGrid w:val="0"/>
                <w:color w:val="000000"/>
              </w:rPr>
            </w:pPr>
            <w:r w:rsidRPr="00AC4DFD">
              <w:rPr>
                <w:rFonts w:ascii="Arial" w:hAnsi="Arial" w:cs="Arial"/>
                <w:snapToGrid w:val="0"/>
                <w:color w:val="000000"/>
                <w:sz w:val="22"/>
                <w:szCs w:val="22"/>
              </w:rPr>
              <w:t>Složení směsi plynů izolačního média</w:t>
            </w:r>
          </w:p>
        </w:tc>
        <w:tc>
          <w:tcPr>
            <w:tcW w:w="2553" w:type="dxa"/>
          </w:tcPr>
          <w:p w14:paraId="1A409F38" w14:textId="77777777" w:rsidR="00FE0F73" w:rsidRDefault="00FE0F73" w:rsidP="00373815">
            <w:pPr>
              <w:tabs>
                <w:tab w:val="left" w:pos="284"/>
              </w:tabs>
              <w:spacing w:before="80"/>
              <w:jc w:val="both"/>
              <w:rPr>
                <w:rFonts w:ascii="Arial" w:hAnsi="Arial" w:cs="Arial"/>
                <w:snapToGrid w:val="0"/>
                <w:color w:val="000000"/>
              </w:rPr>
            </w:pPr>
          </w:p>
        </w:tc>
        <w:tc>
          <w:tcPr>
            <w:tcW w:w="1975" w:type="dxa"/>
          </w:tcPr>
          <w:p w14:paraId="3C28F785" w14:textId="7522AEC9" w:rsidR="00FE0F73" w:rsidRPr="006D2ECA" w:rsidRDefault="00AC4DFD" w:rsidP="00373815">
            <w:pPr>
              <w:tabs>
                <w:tab w:val="left" w:pos="284"/>
              </w:tabs>
              <w:spacing w:before="80"/>
              <w:jc w:val="both"/>
              <w:rPr>
                <w:rFonts w:ascii="Arial" w:hAnsi="Arial" w:cs="Arial"/>
                <w:i/>
                <w:snapToGrid w:val="0"/>
                <w:color w:val="000000"/>
                <w:highlight w:val="lightGray"/>
              </w:rPr>
            </w:pPr>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373815" w:rsidRPr="00E659A1" w14:paraId="7D81E6B9" w14:textId="77777777" w:rsidTr="00E71317">
        <w:tc>
          <w:tcPr>
            <w:tcW w:w="5566" w:type="dxa"/>
          </w:tcPr>
          <w:p w14:paraId="247BA91D" w14:textId="77777777" w:rsidR="00373815" w:rsidRDefault="00373815" w:rsidP="00373815">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Bezúdržbový provoz nádoby s aktivními částmi</w:t>
            </w:r>
          </w:p>
        </w:tc>
        <w:tc>
          <w:tcPr>
            <w:tcW w:w="2553" w:type="dxa"/>
          </w:tcPr>
          <w:p w14:paraId="371385EB" w14:textId="77777777" w:rsidR="00373815" w:rsidRDefault="00373815" w:rsidP="00373815">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975" w:type="dxa"/>
          </w:tcPr>
          <w:p w14:paraId="03054DAF" w14:textId="77777777" w:rsidR="00373815" w:rsidRPr="00E659A1" w:rsidRDefault="00373815" w:rsidP="00373815">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373815" w:rsidRPr="00E659A1" w14:paraId="552BC8EF" w14:textId="77777777" w:rsidTr="00E71317">
        <w:tc>
          <w:tcPr>
            <w:tcW w:w="5566" w:type="dxa"/>
          </w:tcPr>
          <w:p w14:paraId="7B7D313B" w14:textId="77777777" w:rsidR="00373815" w:rsidRDefault="00373815" w:rsidP="00373815">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Značení rozvaděče</w:t>
            </w:r>
          </w:p>
        </w:tc>
        <w:tc>
          <w:tcPr>
            <w:tcW w:w="2553" w:type="dxa"/>
          </w:tcPr>
          <w:p w14:paraId="0CD6961A" w14:textId="77777777" w:rsidR="00373815" w:rsidRDefault="00373815" w:rsidP="00373815">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 xml:space="preserve">V souladu s </w:t>
            </w:r>
            <w:r w:rsidRPr="004C4C36">
              <w:rPr>
                <w:rFonts w:ascii="Arial" w:hAnsi="Arial" w:cs="Arial"/>
                <w:noProof/>
                <w:sz w:val="22"/>
                <w:szCs w:val="22"/>
              </w:rPr>
              <w:t>Nařízením</w:t>
            </w:r>
            <w:r>
              <w:rPr>
                <w:rFonts w:ascii="Arial" w:hAnsi="Arial" w:cs="Arial"/>
                <w:noProof/>
                <w:sz w:val="22"/>
                <w:szCs w:val="22"/>
              </w:rPr>
              <w:t xml:space="preserve"> </w:t>
            </w:r>
            <w:r w:rsidRPr="004C4C36">
              <w:rPr>
                <w:rFonts w:ascii="Arial" w:hAnsi="Arial" w:cs="Arial"/>
                <w:noProof/>
                <w:sz w:val="22"/>
                <w:szCs w:val="22"/>
              </w:rPr>
              <w:t>Komise</w:t>
            </w:r>
            <w:r>
              <w:rPr>
                <w:rFonts w:ascii="Arial" w:hAnsi="Arial" w:cs="Arial"/>
                <w:noProof/>
                <w:sz w:val="22"/>
                <w:szCs w:val="22"/>
              </w:rPr>
              <w:t xml:space="preserve"> </w:t>
            </w:r>
            <w:r w:rsidRPr="004C4C36">
              <w:rPr>
                <w:rFonts w:ascii="Arial" w:hAnsi="Arial" w:cs="Arial"/>
                <w:noProof/>
                <w:sz w:val="22"/>
                <w:szCs w:val="22"/>
              </w:rPr>
              <w:t>(ES) č. 1497/2007</w:t>
            </w:r>
            <w:r>
              <w:rPr>
                <w:rFonts w:ascii="Arial" w:hAnsi="Arial" w:cs="Arial"/>
                <w:noProof/>
                <w:sz w:val="22"/>
                <w:szCs w:val="22"/>
              </w:rPr>
              <w:t xml:space="preserve"> a č.517/2014</w:t>
            </w:r>
          </w:p>
        </w:tc>
        <w:tc>
          <w:tcPr>
            <w:tcW w:w="1975" w:type="dxa"/>
          </w:tcPr>
          <w:p w14:paraId="1F492C0E" w14:textId="77777777" w:rsidR="00373815" w:rsidRPr="00E659A1" w:rsidRDefault="00373815" w:rsidP="00373815">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373815" w:rsidRPr="005C6B03" w14:paraId="41E9311B" w14:textId="77777777" w:rsidTr="00E71317">
        <w:tc>
          <w:tcPr>
            <w:tcW w:w="5566" w:type="dxa"/>
          </w:tcPr>
          <w:p w14:paraId="0BC86D57" w14:textId="77777777" w:rsidR="00373815" w:rsidRDefault="00373815" w:rsidP="00373815">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Směr úniku přetlaku při obl.zkratu</w:t>
            </w:r>
          </w:p>
        </w:tc>
        <w:tc>
          <w:tcPr>
            <w:tcW w:w="2553" w:type="dxa"/>
          </w:tcPr>
          <w:p w14:paraId="23176764" w14:textId="77777777" w:rsidR="00373815" w:rsidRDefault="00373815" w:rsidP="00373815">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Dolu do kabelového kanálu</w:t>
            </w:r>
          </w:p>
        </w:tc>
        <w:tc>
          <w:tcPr>
            <w:tcW w:w="1975" w:type="dxa"/>
          </w:tcPr>
          <w:p w14:paraId="53E6376D" w14:textId="77777777" w:rsidR="00373815" w:rsidRPr="005C6B03" w:rsidRDefault="00373815" w:rsidP="00373815">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373815" w:rsidRPr="005C6B03" w14:paraId="13ADE3FB" w14:textId="77777777" w:rsidTr="00E71317">
        <w:tc>
          <w:tcPr>
            <w:tcW w:w="5566" w:type="dxa"/>
          </w:tcPr>
          <w:p w14:paraId="2A0DB0DA" w14:textId="77777777" w:rsidR="00373815" w:rsidRDefault="00373815" w:rsidP="00373815">
            <w:pPr>
              <w:tabs>
                <w:tab w:val="left" w:pos="284"/>
              </w:tabs>
              <w:spacing w:before="80"/>
              <w:ind w:left="142" w:hanging="142"/>
              <w:jc w:val="both"/>
              <w:rPr>
                <w:rFonts w:ascii="Arial" w:hAnsi="Arial" w:cs="Arial"/>
                <w:snapToGrid w:val="0"/>
                <w:color w:val="000000"/>
                <w:sz w:val="22"/>
                <w:szCs w:val="22"/>
              </w:rPr>
            </w:pPr>
            <w:r>
              <w:rPr>
                <w:rFonts w:ascii="Arial" w:hAnsi="Arial" w:cs="Arial"/>
                <w:snapToGrid w:val="0"/>
                <w:color w:val="000000"/>
                <w:sz w:val="22"/>
                <w:szCs w:val="22"/>
              </w:rPr>
              <w:t>Výška rozvaděče</w:t>
            </w:r>
          </w:p>
        </w:tc>
        <w:tc>
          <w:tcPr>
            <w:tcW w:w="2553" w:type="dxa"/>
          </w:tcPr>
          <w:p w14:paraId="6A465F14" w14:textId="77777777" w:rsidR="00373815" w:rsidRDefault="00373815" w:rsidP="00373815">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1400 mm</w:t>
            </w:r>
          </w:p>
        </w:tc>
        <w:tc>
          <w:tcPr>
            <w:tcW w:w="1975" w:type="dxa"/>
          </w:tcPr>
          <w:p w14:paraId="28BA71D6" w14:textId="08143E6A" w:rsidR="00373815" w:rsidRPr="005C6B03" w:rsidRDefault="00373815" w:rsidP="00373815">
            <w:pPr>
              <w:tabs>
                <w:tab w:val="left" w:pos="284"/>
              </w:tabs>
              <w:spacing w:before="80"/>
              <w:jc w:val="both"/>
              <w:rPr>
                <w:rFonts w:ascii="Arial" w:hAnsi="Arial" w:cs="Arial"/>
                <w:i/>
                <w:snapToGrid w:val="0"/>
                <w:color w:val="000000"/>
                <w:sz w:val="22"/>
                <w:szCs w:val="22"/>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73815" w:rsidRPr="005C6B03" w14:paraId="66B8D8DE" w14:textId="77777777" w:rsidTr="00E71317">
        <w:tc>
          <w:tcPr>
            <w:tcW w:w="5566" w:type="dxa"/>
          </w:tcPr>
          <w:p w14:paraId="110FC15E" w14:textId="77777777" w:rsidR="00373815" w:rsidRDefault="00373815" w:rsidP="00373815">
            <w:pPr>
              <w:tabs>
                <w:tab w:val="left" w:pos="284"/>
              </w:tabs>
              <w:spacing w:before="80"/>
              <w:ind w:left="142" w:hanging="142"/>
              <w:jc w:val="both"/>
              <w:rPr>
                <w:rFonts w:ascii="Arial" w:hAnsi="Arial" w:cs="Arial"/>
                <w:snapToGrid w:val="0"/>
                <w:color w:val="000000"/>
              </w:rPr>
            </w:pPr>
            <w:r w:rsidRPr="0063544B">
              <w:rPr>
                <w:rFonts w:ascii="Arial" w:hAnsi="Arial" w:cs="Arial"/>
                <w:snapToGrid w:val="0"/>
                <w:color w:val="000000"/>
                <w:sz w:val="22"/>
                <w:szCs w:val="22"/>
              </w:rPr>
              <w:t>Snížená výška rozvaděče</w:t>
            </w:r>
          </w:p>
        </w:tc>
        <w:tc>
          <w:tcPr>
            <w:tcW w:w="2553" w:type="dxa"/>
          </w:tcPr>
          <w:p w14:paraId="2479FAEF" w14:textId="03B9E737" w:rsidR="00373815" w:rsidRDefault="00373815" w:rsidP="00373815">
            <w:pPr>
              <w:tabs>
                <w:tab w:val="left" w:pos="284"/>
              </w:tabs>
              <w:spacing w:before="80"/>
              <w:jc w:val="both"/>
              <w:rPr>
                <w:rFonts w:ascii="Arial" w:hAnsi="Arial" w:cs="Arial"/>
                <w:snapToGrid w:val="0"/>
                <w:color w:val="000000"/>
              </w:rPr>
            </w:pPr>
            <w:r>
              <w:rPr>
                <w:rFonts w:ascii="Arial" w:hAnsi="Arial" w:cs="Arial"/>
                <w:snapToGrid w:val="0"/>
                <w:color w:val="000000"/>
                <w:sz w:val="22"/>
                <w:szCs w:val="22"/>
              </w:rPr>
              <w:t>˂1400 mm</w:t>
            </w:r>
          </w:p>
        </w:tc>
        <w:tc>
          <w:tcPr>
            <w:tcW w:w="1975" w:type="dxa"/>
          </w:tcPr>
          <w:p w14:paraId="769C56BF" w14:textId="3FEFD21D" w:rsidR="00373815" w:rsidRPr="005C6B03" w:rsidRDefault="00373815" w:rsidP="00373815">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73815" w:rsidRPr="005C6B03" w14:paraId="1A4F1F50" w14:textId="77777777" w:rsidTr="00E71317">
        <w:tc>
          <w:tcPr>
            <w:tcW w:w="5566" w:type="dxa"/>
          </w:tcPr>
          <w:p w14:paraId="787A03B1" w14:textId="15E389BA" w:rsidR="00373815" w:rsidRPr="00895DDE" w:rsidRDefault="00373815" w:rsidP="00373815">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t>Maximální šířka rozvaděče v zapojení KT/ET v kompaktním provedení</w:t>
            </w:r>
          </w:p>
        </w:tc>
        <w:tc>
          <w:tcPr>
            <w:tcW w:w="2553" w:type="dxa"/>
          </w:tcPr>
          <w:p w14:paraId="7BEC9748" w14:textId="65380A30" w:rsidR="00373815" w:rsidRPr="00895DDE" w:rsidRDefault="00373815" w:rsidP="00373815">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max. 820 mm</w:t>
            </w:r>
          </w:p>
        </w:tc>
        <w:tc>
          <w:tcPr>
            <w:tcW w:w="1975" w:type="dxa"/>
          </w:tcPr>
          <w:p w14:paraId="3E749A45" w14:textId="6E5C7A6C" w:rsidR="00373815" w:rsidRPr="006D2ECA" w:rsidRDefault="00373815" w:rsidP="00373815">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73815" w:rsidRPr="005C6B03" w14:paraId="28BEDC1A" w14:textId="77777777" w:rsidTr="00E71317">
        <w:tc>
          <w:tcPr>
            <w:tcW w:w="5566" w:type="dxa"/>
          </w:tcPr>
          <w:p w14:paraId="61618A4A" w14:textId="45B08057" w:rsidR="00373815" w:rsidRPr="00895DDE" w:rsidRDefault="00373815" w:rsidP="00373815">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t>Maximální šířka rozvaděče v zapojení KKT v kompaktním provedení</w:t>
            </w:r>
          </w:p>
        </w:tc>
        <w:tc>
          <w:tcPr>
            <w:tcW w:w="2553" w:type="dxa"/>
          </w:tcPr>
          <w:p w14:paraId="7603162A" w14:textId="460CCBB3" w:rsidR="00373815" w:rsidRPr="00895DDE" w:rsidRDefault="00373815" w:rsidP="00373815">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max. 1</w:t>
            </w:r>
            <w:r w:rsidR="002804DD">
              <w:rPr>
                <w:rFonts w:ascii="Arial" w:hAnsi="Arial" w:cs="Arial"/>
                <w:snapToGrid w:val="0"/>
                <w:color w:val="000000"/>
                <w:sz w:val="22"/>
                <w:szCs w:val="22"/>
              </w:rPr>
              <w:t>215</w:t>
            </w:r>
            <w:r w:rsidRPr="00895DDE">
              <w:rPr>
                <w:rFonts w:ascii="Arial" w:hAnsi="Arial" w:cs="Arial"/>
                <w:snapToGrid w:val="0"/>
                <w:color w:val="000000"/>
                <w:sz w:val="22"/>
                <w:szCs w:val="22"/>
              </w:rPr>
              <w:t xml:space="preserve"> mm</w:t>
            </w:r>
          </w:p>
        </w:tc>
        <w:tc>
          <w:tcPr>
            <w:tcW w:w="1975" w:type="dxa"/>
          </w:tcPr>
          <w:p w14:paraId="6F764EED" w14:textId="6CD183E8" w:rsidR="00373815" w:rsidRPr="006D2ECA" w:rsidRDefault="00373815" w:rsidP="00373815">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373815" w:rsidRPr="005C6B03" w14:paraId="6AAE8B7D" w14:textId="77777777" w:rsidTr="00E71317">
        <w:tc>
          <w:tcPr>
            <w:tcW w:w="5566" w:type="dxa"/>
          </w:tcPr>
          <w:p w14:paraId="7EF5ECBF" w14:textId="79805E28" w:rsidR="00373815" w:rsidRPr="00895DDE" w:rsidRDefault="00373815" w:rsidP="00373815">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t>Maximální šířka rozvaděče v zapojení KKKT v kompaktním provedení</w:t>
            </w:r>
          </w:p>
        </w:tc>
        <w:tc>
          <w:tcPr>
            <w:tcW w:w="2553" w:type="dxa"/>
          </w:tcPr>
          <w:p w14:paraId="3B885A17" w14:textId="5F4EBB3A" w:rsidR="00373815" w:rsidRPr="00895DDE" w:rsidRDefault="00373815" w:rsidP="00373815">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max. 1</w:t>
            </w:r>
            <w:r w:rsidR="00895DDE">
              <w:rPr>
                <w:rFonts w:ascii="Arial" w:hAnsi="Arial" w:cs="Arial"/>
                <w:snapToGrid w:val="0"/>
                <w:color w:val="000000"/>
                <w:sz w:val="22"/>
                <w:szCs w:val="22"/>
              </w:rPr>
              <w:t>615</w:t>
            </w:r>
            <w:r w:rsidRPr="00895DDE">
              <w:rPr>
                <w:rFonts w:ascii="Arial" w:hAnsi="Arial" w:cs="Arial"/>
                <w:snapToGrid w:val="0"/>
                <w:color w:val="000000"/>
                <w:sz w:val="22"/>
                <w:szCs w:val="22"/>
              </w:rPr>
              <w:t xml:space="preserve"> mm</w:t>
            </w:r>
          </w:p>
        </w:tc>
        <w:tc>
          <w:tcPr>
            <w:tcW w:w="1975" w:type="dxa"/>
          </w:tcPr>
          <w:p w14:paraId="78F50430" w14:textId="3CBE5318" w:rsidR="00373815" w:rsidRPr="006D2ECA" w:rsidRDefault="00373815" w:rsidP="00373815">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196B1F" w:rsidRPr="005C6B03" w14:paraId="765E01E1" w14:textId="77777777" w:rsidTr="00E71317">
        <w:tc>
          <w:tcPr>
            <w:tcW w:w="5566" w:type="dxa"/>
          </w:tcPr>
          <w:p w14:paraId="5AA1938C" w14:textId="24CD38FB" w:rsidR="00196B1F" w:rsidRPr="00895DDE" w:rsidRDefault="00196B1F" w:rsidP="00196B1F">
            <w:pPr>
              <w:tabs>
                <w:tab w:val="left" w:pos="284"/>
              </w:tabs>
              <w:spacing w:before="80"/>
              <w:ind w:left="142" w:hanging="142"/>
              <w:jc w:val="both"/>
              <w:rPr>
                <w:rFonts w:ascii="Arial" w:hAnsi="Arial" w:cs="Arial"/>
                <w:snapToGrid w:val="0"/>
                <w:color w:val="000000"/>
              </w:rPr>
            </w:pPr>
            <w:r w:rsidRPr="00895DDE">
              <w:rPr>
                <w:rFonts w:ascii="Arial" w:hAnsi="Arial" w:cs="Arial"/>
                <w:snapToGrid w:val="0"/>
                <w:color w:val="000000"/>
                <w:sz w:val="22"/>
                <w:szCs w:val="22"/>
              </w:rPr>
              <w:t>Maximální šířka rozvaděče v zapojení KKK</w:t>
            </w:r>
            <w:r>
              <w:rPr>
                <w:rFonts w:ascii="Arial" w:hAnsi="Arial" w:cs="Arial"/>
                <w:snapToGrid w:val="0"/>
                <w:color w:val="000000"/>
                <w:sz w:val="22"/>
                <w:szCs w:val="22"/>
              </w:rPr>
              <w:t>K</w:t>
            </w:r>
            <w:r w:rsidRPr="00895DDE">
              <w:rPr>
                <w:rFonts w:ascii="Arial" w:hAnsi="Arial" w:cs="Arial"/>
                <w:snapToGrid w:val="0"/>
                <w:color w:val="000000"/>
                <w:sz w:val="22"/>
                <w:szCs w:val="22"/>
              </w:rPr>
              <w:t xml:space="preserve"> v kompaktním provedení</w:t>
            </w:r>
          </w:p>
        </w:tc>
        <w:tc>
          <w:tcPr>
            <w:tcW w:w="2553" w:type="dxa"/>
          </w:tcPr>
          <w:p w14:paraId="03A6540E" w14:textId="2522412A" w:rsidR="00196B1F" w:rsidRPr="00895DDE" w:rsidRDefault="00196B1F" w:rsidP="00196B1F">
            <w:pPr>
              <w:tabs>
                <w:tab w:val="left" w:pos="284"/>
              </w:tabs>
              <w:spacing w:before="80"/>
              <w:jc w:val="both"/>
              <w:rPr>
                <w:rFonts w:ascii="Arial" w:hAnsi="Arial" w:cs="Arial"/>
                <w:snapToGrid w:val="0"/>
                <w:color w:val="000000"/>
              </w:rPr>
            </w:pPr>
            <w:r w:rsidRPr="00895DDE">
              <w:rPr>
                <w:rFonts w:ascii="Arial" w:hAnsi="Arial" w:cs="Arial"/>
                <w:snapToGrid w:val="0"/>
                <w:color w:val="000000"/>
                <w:sz w:val="22"/>
                <w:szCs w:val="22"/>
              </w:rPr>
              <w:t>max. 1</w:t>
            </w:r>
            <w:r>
              <w:rPr>
                <w:rFonts w:ascii="Arial" w:hAnsi="Arial" w:cs="Arial"/>
                <w:snapToGrid w:val="0"/>
                <w:color w:val="000000"/>
                <w:sz w:val="22"/>
                <w:szCs w:val="22"/>
              </w:rPr>
              <w:t>615</w:t>
            </w:r>
            <w:r w:rsidRPr="00895DDE">
              <w:rPr>
                <w:rFonts w:ascii="Arial" w:hAnsi="Arial" w:cs="Arial"/>
                <w:snapToGrid w:val="0"/>
                <w:color w:val="000000"/>
                <w:sz w:val="22"/>
                <w:szCs w:val="22"/>
              </w:rPr>
              <w:t xml:space="preserve"> mm</w:t>
            </w:r>
          </w:p>
        </w:tc>
        <w:tc>
          <w:tcPr>
            <w:tcW w:w="1975" w:type="dxa"/>
          </w:tcPr>
          <w:p w14:paraId="1EF349AC" w14:textId="2E2AB1D7" w:rsidR="00196B1F" w:rsidRPr="006D2ECA" w:rsidRDefault="00196B1F" w:rsidP="00196B1F">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196B1F" w:rsidRPr="005C6B03" w14:paraId="24875E60" w14:textId="77777777" w:rsidTr="00E71317">
        <w:tc>
          <w:tcPr>
            <w:tcW w:w="5566" w:type="dxa"/>
          </w:tcPr>
          <w:p w14:paraId="2A729884" w14:textId="02343D17" w:rsidR="00196B1F" w:rsidRPr="00895DDE" w:rsidRDefault="00196B1F" w:rsidP="00196B1F">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t>Maximální šířka rozvaděče v zapojení KKKTT v kompaktním provedení</w:t>
            </w:r>
          </w:p>
        </w:tc>
        <w:tc>
          <w:tcPr>
            <w:tcW w:w="2553" w:type="dxa"/>
          </w:tcPr>
          <w:p w14:paraId="0951C26B" w14:textId="6A718BD1" w:rsidR="00196B1F" w:rsidRPr="00895DDE" w:rsidRDefault="00196B1F" w:rsidP="00196B1F">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 xml:space="preserve">max. </w:t>
            </w:r>
            <w:r>
              <w:rPr>
                <w:rFonts w:ascii="Arial" w:hAnsi="Arial" w:cs="Arial"/>
                <w:snapToGrid w:val="0"/>
                <w:color w:val="000000"/>
                <w:sz w:val="22"/>
                <w:szCs w:val="22"/>
              </w:rPr>
              <w:t>21</w:t>
            </w:r>
            <w:r w:rsidRPr="00895DDE">
              <w:rPr>
                <w:rFonts w:ascii="Arial" w:hAnsi="Arial" w:cs="Arial"/>
                <w:snapToGrid w:val="0"/>
                <w:color w:val="000000"/>
                <w:sz w:val="22"/>
                <w:szCs w:val="22"/>
              </w:rPr>
              <w:t>00 mm</w:t>
            </w:r>
          </w:p>
        </w:tc>
        <w:tc>
          <w:tcPr>
            <w:tcW w:w="1975" w:type="dxa"/>
          </w:tcPr>
          <w:p w14:paraId="209C3AC5" w14:textId="6C868447" w:rsidR="00196B1F" w:rsidRPr="006D2ECA" w:rsidRDefault="00196B1F" w:rsidP="00196B1F">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196B1F" w:rsidRPr="005C6B03" w14:paraId="396C681B" w14:textId="77777777" w:rsidTr="00E71317">
        <w:tc>
          <w:tcPr>
            <w:tcW w:w="5566" w:type="dxa"/>
          </w:tcPr>
          <w:p w14:paraId="719F245A" w14:textId="22255E67" w:rsidR="00196B1F" w:rsidRPr="00895DDE" w:rsidRDefault="00196B1F" w:rsidP="00196B1F">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lastRenderedPageBreak/>
              <w:t>Maximální šířka rozvaděče v zapojení KKTT v kompaktním provedení</w:t>
            </w:r>
          </w:p>
        </w:tc>
        <w:tc>
          <w:tcPr>
            <w:tcW w:w="2553" w:type="dxa"/>
          </w:tcPr>
          <w:p w14:paraId="014282AA" w14:textId="210DB269" w:rsidR="00196B1F" w:rsidRPr="00895DDE" w:rsidRDefault="00196B1F" w:rsidP="00196B1F">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 xml:space="preserve">max. </w:t>
            </w:r>
            <w:r w:rsidR="00CF6F21">
              <w:rPr>
                <w:rFonts w:ascii="Arial" w:hAnsi="Arial" w:cs="Arial"/>
                <w:snapToGrid w:val="0"/>
                <w:color w:val="000000"/>
                <w:sz w:val="22"/>
                <w:szCs w:val="22"/>
              </w:rPr>
              <w:t>21</w:t>
            </w:r>
            <w:r w:rsidRPr="00895DDE">
              <w:rPr>
                <w:rFonts w:ascii="Arial" w:hAnsi="Arial" w:cs="Arial"/>
                <w:snapToGrid w:val="0"/>
                <w:color w:val="000000"/>
                <w:sz w:val="22"/>
                <w:szCs w:val="22"/>
              </w:rPr>
              <w:t>00 mm</w:t>
            </w:r>
          </w:p>
        </w:tc>
        <w:tc>
          <w:tcPr>
            <w:tcW w:w="1975" w:type="dxa"/>
          </w:tcPr>
          <w:p w14:paraId="6F9B71DF" w14:textId="4D666FE6" w:rsidR="00196B1F" w:rsidRPr="006D2ECA" w:rsidRDefault="00196B1F" w:rsidP="00196B1F">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CF6F21" w:rsidRPr="005C6B03" w14:paraId="2654F51A" w14:textId="77777777" w:rsidTr="00E71317">
        <w:tc>
          <w:tcPr>
            <w:tcW w:w="5566" w:type="dxa"/>
          </w:tcPr>
          <w:p w14:paraId="0075E3F0" w14:textId="6BC225D1" w:rsidR="00CF6F21" w:rsidRPr="00895DDE" w:rsidRDefault="00CF6F21" w:rsidP="00CF6F21">
            <w:pPr>
              <w:tabs>
                <w:tab w:val="left" w:pos="284"/>
              </w:tabs>
              <w:spacing w:before="80"/>
              <w:ind w:left="142" w:hanging="142"/>
              <w:jc w:val="both"/>
              <w:rPr>
                <w:rFonts w:ascii="Arial" w:hAnsi="Arial" w:cs="Arial"/>
                <w:snapToGrid w:val="0"/>
                <w:color w:val="000000"/>
              </w:rPr>
            </w:pPr>
            <w:r w:rsidRPr="00895DDE">
              <w:rPr>
                <w:rFonts w:ascii="Arial" w:hAnsi="Arial" w:cs="Arial"/>
                <w:snapToGrid w:val="0"/>
                <w:color w:val="000000"/>
                <w:sz w:val="22"/>
                <w:szCs w:val="22"/>
              </w:rPr>
              <w:t>Maximální šířka rozvaděče v zapojení KK</w:t>
            </w:r>
            <w:r w:rsidR="00002B33">
              <w:rPr>
                <w:rFonts w:ascii="Arial" w:hAnsi="Arial" w:cs="Arial"/>
                <w:snapToGrid w:val="0"/>
                <w:color w:val="000000"/>
                <w:sz w:val="22"/>
                <w:szCs w:val="22"/>
              </w:rPr>
              <w:t>KK</w:t>
            </w:r>
            <w:r w:rsidRPr="00895DDE">
              <w:rPr>
                <w:rFonts w:ascii="Arial" w:hAnsi="Arial" w:cs="Arial"/>
                <w:snapToGrid w:val="0"/>
                <w:color w:val="000000"/>
                <w:sz w:val="22"/>
                <w:szCs w:val="22"/>
              </w:rPr>
              <w:t>T v kompaktním provedení</w:t>
            </w:r>
          </w:p>
        </w:tc>
        <w:tc>
          <w:tcPr>
            <w:tcW w:w="2553" w:type="dxa"/>
          </w:tcPr>
          <w:p w14:paraId="45B60CE8" w14:textId="67949B01" w:rsidR="00CF6F21" w:rsidRPr="00895DDE" w:rsidRDefault="00CF6F21" w:rsidP="00CF6F21">
            <w:pPr>
              <w:tabs>
                <w:tab w:val="left" w:pos="284"/>
              </w:tabs>
              <w:spacing w:before="80"/>
              <w:jc w:val="both"/>
              <w:rPr>
                <w:rFonts w:ascii="Arial" w:hAnsi="Arial" w:cs="Arial"/>
                <w:snapToGrid w:val="0"/>
                <w:color w:val="000000"/>
              </w:rPr>
            </w:pPr>
            <w:r w:rsidRPr="00895DDE">
              <w:rPr>
                <w:rFonts w:ascii="Arial" w:hAnsi="Arial" w:cs="Arial"/>
                <w:snapToGrid w:val="0"/>
                <w:color w:val="000000"/>
                <w:sz w:val="22"/>
                <w:szCs w:val="22"/>
              </w:rPr>
              <w:t xml:space="preserve">max. </w:t>
            </w:r>
            <w:r>
              <w:rPr>
                <w:rFonts w:ascii="Arial" w:hAnsi="Arial" w:cs="Arial"/>
                <w:snapToGrid w:val="0"/>
                <w:color w:val="000000"/>
                <w:sz w:val="22"/>
                <w:szCs w:val="22"/>
              </w:rPr>
              <w:t>21</w:t>
            </w:r>
            <w:r w:rsidRPr="00895DDE">
              <w:rPr>
                <w:rFonts w:ascii="Arial" w:hAnsi="Arial" w:cs="Arial"/>
                <w:snapToGrid w:val="0"/>
                <w:color w:val="000000"/>
                <w:sz w:val="22"/>
                <w:szCs w:val="22"/>
              </w:rPr>
              <w:t>00 mm</w:t>
            </w:r>
          </w:p>
        </w:tc>
        <w:tc>
          <w:tcPr>
            <w:tcW w:w="1975" w:type="dxa"/>
          </w:tcPr>
          <w:p w14:paraId="741A0C40" w14:textId="4B0B5186" w:rsidR="00CF6F21" w:rsidRPr="006D2ECA" w:rsidRDefault="00CF6F21" w:rsidP="00CF6F21">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CF6F21" w:rsidRPr="005C6B03" w14:paraId="71788CEC" w14:textId="77777777" w:rsidTr="00E71317">
        <w:tc>
          <w:tcPr>
            <w:tcW w:w="5566" w:type="dxa"/>
          </w:tcPr>
          <w:p w14:paraId="42504070" w14:textId="258225B0" w:rsidR="00CF6F21" w:rsidRPr="00895DDE" w:rsidRDefault="00CF6F21" w:rsidP="00CF6F21">
            <w:pPr>
              <w:tabs>
                <w:tab w:val="left" w:pos="284"/>
              </w:tabs>
              <w:spacing w:before="80"/>
              <w:ind w:left="142" w:hanging="142"/>
              <w:jc w:val="both"/>
              <w:rPr>
                <w:rFonts w:ascii="Arial" w:hAnsi="Arial" w:cs="Arial"/>
                <w:snapToGrid w:val="0"/>
                <w:color w:val="000000"/>
                <w:sz w:val="22"/>
                <w:szCs w:val="22"/>
              </w:rPr>
            </w:pPr>
            <w:r w:rsidRPr="00895DDE">
              <w:rPr>
                <w:rFonts w:ascii="Arial" w:hAnsi="Arial" w:cs="Arial"/>
                <w:snapToGrid w:val="0"/>
                <w:color w:val="000000"/>
                <w:sz w:val="22"/>
                <w:szCs w:val="22"/>
              </w:rPr>
              <w:t>Maximální hloubka rozvaděče v zapojení KT/ET/KKT/</w:t>
            </w:r>
            <w:r w:rsidR="005A11F4">
              <w:rPr>
                <w:rFonts w:ascii="Arial" w:hAnsi="Arial" w:cs="Arial"/>
                <w:snapToGrid w:val="0"/>
                <w:color w:val="000000"/>
                <w:sz w:val="22"/>
                <w:szCs w:val="22"/>
              </w:rPr>
              <w:t>KKKT/KKKK/</w:t>
            </w:r>
            <w:r w:rsidRPr="00895DDE">
              <w:rPr>
                <w:rFonts w:ascii="Arial" w:hAnsi="Arial" w:cs="Arial"/>
                <w:snapToGrid w:val="0"/>
                <w:color w:val="000000"/>
                <w:sz w:val="22"/>
                <w:szCs w:val="22"/>
              </w:rPr>
              <w:t>/KKKTT/KKTT</w:t>
            </w:r>
            <w:r w:rsidR="00104D7B">
              <w:rPr>
                <w:rFonts w:ascii="Arial" w:hAnsi="Arial" w:cs="Arial"/>
                <w:snapToGrid w:val="0"/>
                <w:color w:val="000000"/>
                <w:sz w:val="22"/>
                <w:szCs w:val="22"/>
              </w:rPr>
              <w:t>/KKKKT</w:t>
            </w:r>
            <w:r w:rsidRPr="00895DDE">
              <w:rPr>
                <w:rFonts w:ascii="Arial" w:hAnsi="Arial" w:cs="Arial"/>
                <w:snapToGrid w:val="0"/>
                <w:color w:val="000000"/>
                <w:sz w:val="22"/>
                <w:szCs w:val="22"/>
              </w:rPr>
              <w:t xml:space="preserve"> v kompaktním provedení</w:t>
            </w:r>
          </w:p>
        </w:tc>
        <w:tc>
          <w:tcPr>
            <w:tcW w:w="2553" w:type="dxa"/>
          </w:tcPr>
          <w:p w14:paraId="1BC4D6D7" w14:textId="0CEC859E" w:rsidR="00CF6F21" w:rsidRPr="00895DDE" w:rsidRDefault="00CF6F21" w:rsidP="00CF6F21">
            <w:pPr>
              <w:tabs>
                <w:tab w:val="left" w:pos="284"/>
              </w:tabs>
              <w:spacing w:before="80"/>
              <w:jc w:val="both"/>
              <w:rPr>
                <w:rFonts w:ascii="Arial" w:hAnsi="Arial" w:cs="Arial"/>
                <w:snapToGrid w:val="0"/>
                <w:color w:val="000000"/>
                <w:sz w:val="22"/>
                <w:szCs w:val="22"/>
              </w:rPr>
            </w:pPr>
            <w:r w:rsidRPr="00895DDE">
              <w:rPr>
                <w:rFonts w:ascii="Arial" w:hAnsi="Arial" w:cs="Arial"/>
                <w:snapToGrid w:val="0"/>
                <w:color w:val="000000"/>
                <w:sz w:val="22"/>
                <w:szCs w:val="22"/>
              </w:rPr>
              <w:t xml:space="preserve">max. </w:t>
            </w:r>
            <w:r w:rsidR="00002B33">
              <w:rPr>
                <w:rFonts w:ascii="Arial" w:hAnsi="Arial" w:cs="Arial"/>
                <w:snapToGrid w:val="0"/>
                <w:color w:val="000000"/>
                <w:sz w:val="22"/>
                <w:szCs w:val="22"/>
              </w:rPr>
              <w:t>80</w:t>
            </w:r>
            <w:r w:rsidRPr="00895DDE">
              <w:rPr>
                <w:rFonts w:ascii="Arial" w:hAnsi="Arial" w:cs="Arial"/>
                <w:snapToGrid w:val="0"/>
                <w:color w:val="000000"/>
                <w:sz w:val="22"/>
                <w:szCs w:val="22"/>
              </w:rPr>
              <w:t>0 mm</w:t>
            </w:r>
          </w:p>
        </w:tc>
        <w:tc>
          <w:tcPr>
            <w:tcW w:w="1975" w:type="dxa"/>
          </w:tcPr>
          <w:p w14:paraId="6972BAE3" w14:textId="7A5539B5" w:rsidR="00CF6F21" w:rsidRPr="006D2ECA" w:rsidRDefault="00CF6F21" w:rsidP="00CF6F21">
            <w:pPr>
              <w:tabs>
                <w:tab w:val="left" w:pos="284"/>
              </w:tabs>
              <w:spacing w:before="80"/>
              <w:jc w:val="both"/>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ANO/NE – účastník vyplní hodnotu</w:t>
            </w:r>
            <w:r w:rsidRPr="006D2ECA">
              <w:rPr>
                <w:rFonts w:ascii="Arial" w:hAnsi="Arial" w:cs="Arial"/>
                <w:i/>
                <w:snapToGrid w:val="0"/>
                <w:color w:val="000000"/>
                <w:sz w:val="22"/>
                <w:szCs w:val="22"/>
                <w:highlight w:val="lightGray"/>
              </w:rPr>
              <w:t>]</w:t>
            </w:r>
          </w:p>
        </w:tc>
      </w:tr>
      <w:tr w:rsidR="00CF6F21" w:rsidRPr="005C6B03" w14:paraId="1BE7F453" w14:textId="77777777" w:rsidTr="00E71317">
        <w:tc>
          <w:tcPr>
            <w:tcW w:w="10094" w:type="dxa"/>
            <w:gridSpan w:val="3"/>
          </w:tcPr>
          <w:p w14:paraId="5C64A3AC" w14:textId="77777777" w:rsidR="00CF6F21" w:rsidRPr="00963A1D" w:rsidRDefault="00CF6F21" w:rsidP="00CF6F21">
            <w:pPr>
              <w:tabs>
                <w:tab w:val="left" w:pos="284"/>
              </w:tabs>
              <w:spacing w:before="80"/>
              <w:jc w:val="both"/>
              <w:rPr>
                <w:rFonts w:ascii="Arial" w:hAnsi="Arial" w:cs="Arial"/>
                <w:b/>
                <w:i/>
                <w:snapToGrid w:val="0"/>
                <w:color w:val="000000"/>
                <w:sz w:val="22"/>
                <w:szCs w:val="22"/>
                <w:highlight w:val="lightGray"/>
              </w:rPr>
            </w:pPr>
            <w:r w:rsidRPr="00963A1D">
              <w:rPr>
                <w:rFonts w:ascii="Arial" w:hAnsi="Arial" w:cs="Arial"/>
                <w:b/>
                <w:snapToGrid w:val="0"/>
                <w:color w:val="000000"/>
                <w:sz w:val="22"/>
                <w:szCs w:val="22"/>
              </w:rPr>
              <w:t>Pohony</w:t>
            </w:r>
          </w:p>
        </w:tc>
      </w:tr>
      <w:tr w:rsidR="00CF6F21" w14:paraId="11431244" w14:textId="77777777" w:rsidTr="00E71317">
        <w:tc>
          <w:tcPr>
            <w:tcW w:w="5566" w:type="dxa"/>
          </w:tcPr>
          <w:p w14:paraId="2C94CAC7"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Typ pohonu</w:t>
            </w:r>
          </w:p>
        </w:tc>
        <w:tc>
          <w:tcPr>
            <w:tcW w:w="2553" w:type="dxa"/>
          </w:tcPr>
          <w:p w14:paraId="6333F7BA"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Ruční</w:t>
            </w:r>
          </w:p>
        </w:tc>
        <w:tc>
          <w:tcPr>
            <w:tcW w:w="1975" w:type="dxa"/>
          </w:tcPr>
          <w:p w14:paraId="5BB386B1"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55D19B62" w14:textId="77777777" w:rsidTr="00E71317">
        <w:tc>
          <w:tcPr>
            <w:tcW w:w="5566" w:type="dxa"/>
          </w:tcPr>
          <w:p w14:paraId="552065A3"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Uzamykání pohonu</w:t>
            </w:r>
          </w:p>
        </w:tc>
        <w:tc>
          <w:tcPr>
            <w:tcW w:w="2553" w:type="dxa"/>
          </w:tcPr>
          <w:p w14:paraId="56E7FB20"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Ano, visací zámek</w:t>
            </w:r>
          </w:p>
        </w:tc>
        <w:tc>
          <w:tcPr>
            <w:tcW w:w="1975" w:type="dxa"/>
          </w:tcPr>
          <w:p w14:paraId="1C99DD75"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5F9E67F2" w14:textId="77777777" w:rsidTr="00E71317">
        <w:tc>
          <w:tcPr>
            <w:tcW w:w="5566" w:type="dxa"/>
          </w:tcPr>
          <w:p w14:paraId="6542DC2F"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Síla na ovládání pohonu</w:t>
            </w:r>
          </w:p>
        </w:tc>
        <w:tc>
          <w:tcPr>
            <w:tcW w:w="2553" w:type="dxa"/>
          </w:tcPr>
          <w:p w14:paraId="5105F241"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50 až 250 N</w:t>
            </w:r>
          </w:p>
        </w:tc>
        <w:tc>
          <w:tcPr>
            <w:tcW w:w="1975" w:type="dxa"/>
          </w:tcPr>
          <w:p w14:paraId="6C2B9921"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rsidRPr="00DD04B3" w14:paraId="24FE22AF" w14:textId="77777777" w:rsidTr="00E71317">
        <w:tc>
          <w:tcPr>
            <w:tcW w:w="10094" w:type="dxa"/>
            <w:gridSpan w:val="3"/>
          </w:tcPr>
          <w:p w14:paraId="5B068A8D" w14:textId="77777777" w:rsidR="00CF6F21" w:rsidRPr="00963A1D" w:rsidRDefault="00CF6F21" w:rsidP="00CF6F21">
            <w:pPr>
              <w:tabs>
                <w:tab w:val="left" w:pos="284"/>
              </w:tabs>
              <w:spacing w:before="80"/>
              <w:jc w:val="both"/>
              <w:rPr>
                <w:rFonts w:ascii="Arial" w:hAnsi="Arial" w:cs="Arial"/>
                <w:b/>
                <w:snapToGrid w:val="0"/>
                <w:color w:val="000000"/>
                <w:sz w:val="22"/>
                <w:szCs w:val="22"/>
              </w:rPr>
            </w:pPr>
            <w:r w:rsidRPr="00963A1D">
              <w:rPr>
                <w:rFonts w:ascii="Arial" w:hAnsi="Arial" w:cs="Arial"/>
                <w:b/>
                <w:snapToGrid w:val="0"/>
                <w:color w:val="000000"/>
                <w:sz w:val="22"/>
                <w:szCs w:val="22"/>
              </w:rPr>
              <w:t>Blokace – kabelový vývod</w:t>
            </w:r>
          </w:p>
        </w:tc>
      </w:tr>
      <w:tr w:rsidR="00CF6F21" w14:paraId="2C9A9170" w14:textId="77777777" w:rsidTr="00E71317">
        <w:tc>
          <w:tcPr>
            <w:tcW w:w="5566" w:type="dxa"/>
          </w:tcPr>
          <w:p w14:paraId="448556C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Odpínač / uzemňovač</w:t>
            </w:r>
          </w:p>
        </w:tc>
        <w:tc>
          <w:tcPr>
            <w:tcW w:w="2553" w:type="dxa"/>
          </w:tcPr>
          <w:p w14:paraId="4A5F343C"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Oboustranná vzájemná blokace</w:t>
            </w:r>
          </w:p>
        </w:tc>
        <w:tc>
          <w:tcPr>
            <w:tcW w:w="1975" w:type="dxa"/>
          </w:tcPr>
          <w:p w14:paraId="4163CC1F"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6BFE79DB" w14:textId="77777777" w:rsidTr="00E71317">
        <w:tc>
          <w:tcPr>
            <w:tcW w:w="5566" w:type="dxa"/>
          </w:tcPr>
          <w:p w14:paraId="40CA36CD"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14:paraId="28A52A65" w14:textId="77777777" w:rsidR="00CF6F21" w:rsidRPr="00DD04B3" w:rsidRDefault="00CF6F21" w:rsidP="00CF6F21">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2553" w:type="dxa"/>
          </w:tcPr>
          <w:p w14:paraId="635828F3"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možné pouze v poloze uzemněno;</w:t>
            </w:r>
          </w:p>
          <w:p w14:paraId="4827DE53"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Musí být možné odzemnit s otevřeným kabelovým prostorem z důvodu provedení zkoušky kabelového vedení </w:t>
            </w:r>
          </w:p>
        </w:tc>
        <w:tc>
          <w:tcPr>
            <w:tcW w:w="1975" w:type="dxa"/>
          </w:tcPr>
          <w:p w14:paraId="3C88ED25"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228B4B68" w14:textId="77777777" w:rsidTr="00E71317">
        <w:tc>
          <w:tcPr>
            <w:tcW w:w="5566" w:type="dxa"/>
          </w:tcPr>
          <w:p w14:paraId="1C95C976"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Kryt kabelového prostoru / odpínač </w:t>
            </w:r>
          </w:p>
          <w:p w14:paraId="395E73EE" w14:textId="77777777" w:rsidR="00CF6F21" w:rsidRPr="00DD04B3" w:rsidRDefault="00CF6F21" w:rsidP="00CF6F21">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2553" w:type="dxa"/>
          </w:tcPr>
          <w:p w14:paraId="779256E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Manipulace na odpínači pouze při zakrytém a uzamčeném kabelovém prostoru;</w:t>
            </w:r>
          </w:p>
          <w:p w14:paraId="441D269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Uzamčení pohonu odpínače (zpětná závora);</w:t>
            </w:r>
          </w:p>
        </w:tc>
        <w:tc>
          <w:tcPr>
            <w:tcW w:w="1975" w:type="dxa"/>
          </w:tcPr>
          <w:p w14:paraId="2D5EA276"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13A509FE" w14:textId="77777777" w:rsidTr="00E71317">
        <w:trPr>
          <w:trHeight w:val="344"/>
        </w:trPr>
        <w:tc>
          <w:tcPr>
            <w:tcW w:w="10094" w:type="dxa"/>
            <w:gridSpan w:val="3"/>
            <w:vAlign w:val="center"/>
          </w:tcPr>
          <w:p w14:paraId="54D893A5" w14:textId="77777777" w:rsidR="00CF6F21" w:rsidRPr="00963A1D" w:rsidRDefault="00CF6F21" w:rsidP="00CF6F21">
            <w:pPr>
              <w:rPr>
                <w:b/>
              </w:rPr>
            </w:pPr>
            <w:r w:rsidRPr="00963A1D">
              <w:rPr>
                <w:rFonts w:ascii="Arial" w:hAnsi="Arial" w:cs="Arial"/>
                <w:b/>
                <w:snapToGrid w:val="0"/>
                <w:color w:val="000000"/>
                <w:sz w:val="22"/>
                <w:szCs w:val="22"/>
              </w:rPr>
              <w:t>Blokace – transformátorový vývod</w:t>
            </w:r>
          </w:p>
        </w:tc>
      </w:tr>
      <w:tr w:rsidR="00CF6F21" w14:paraId="49764BE3" w14:textId="77777777" w:rsidTr="00E71317">
        <w:tc>
          <w:tcPr>
            <w:tcW w:w="5566" w:type="dxa"/>
          </w:tcPr>
          <w:p w14:paraId="3D7D2213"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Odpínač / uzemňovač</w:t>
            </w:r>
          </w:p>
        </w:tc>
        <w:tc>
          <w:tcPr>
            <w:tcW w:w="2553" w:type="dxa"/>
          </w:tcPr>
          <w:p w14:paraId="049113B7"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Oboustranná vzájemná blokace</w:t>
            </w:r>
          </w:p>
        </w:tc>
        <w:tc>
          <w:tcPr>
            <w:tcW w:w="1975" w:type="dxa"/>
          </w:tcPr>
          <w:p w14:paraId="4CADFAAB"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79D1931D" w14:textId="77777777" w:rsidTr="00E71317">
        <w:tc>
          <w:tcPr>
            <w:tcW w:w="5566" w:type="dxa"/>
          </w:tcPr>
          <w:p w14:paraId="5A4A0E2B"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14:paraId="660E6521" w14:textId="77777777" w:rsidR="00CF6F21" w:rsidRPr="00DD04B3" w:rsidRDefault="00CF6F21" w:rsidP="00CF6F21">
            <w:pPr>
              <w:spacing w:before="60"/>
              <w:ind w:left="567" w:hanging="567"/>
              <w:jc w:val="both"/>
              <w:rPr>
                <w:rFonts w:ascii="Arial" w:hAnsi="Arial" w:cs="Arial"/>
                <w:snapToGrid w:val="0"/>
                <w:color w:val="000000"/>
                <w:sz w:val="22"/>
                <w:szCs w:val="22"/>
              </w:rPr>
            </w:pPr>
            <w:r>
              <w:rPr>
                <w:rFonts w:ascii="Arial" w:hAnsi="Arial" w:cs="Arial"/>
                <w:snapToGrid w:val="0"/>
                <w:color w:val="000000"/>
                <w:sz w:val="22"/>
                <w:szCs w:val="22"/>
              </w:rPr>
              <w:tab/>
            </w:r>
            <w:r w:rsidRPr="00DD04B3">
              <w:rPr>
                <w:rFonts w:ascii="Arial" w:hAnsi="Arial" w:cs="Arial"/>
                <w:snapToGrid w:val="0"/>
                <w:color w:val="000000"/>
                <w:sz w:val="22"/>
                <w:szCs w:val="22"/>
              </w:rPr>
              <w:t>Kabelové připojení a pojistky pro transformátor</w:t>
            </w:r>
          </w:p>
        </w:tc>
        <w:tc>
          <w:tcPr>
            <w:tcW w:w="2553" w:type="dxa"/>
          </w:tcPr>
          <w:p w14:paraId="514A9734"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a krytu pro pojistky možné pouze v poloze uzemněno;</w:t>
            </w:r>
          </w:p>
          <w:p w14:paraId="3597752A"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Musí být možné odzemnit pouze se zavřenými kryty</w:t>
            </w:r>
          </w:p>
        </w:tc>
        <w:tc>
          <w:tcPr>
            <w:tcW w:w="1975" w:type="dxa"/>
          </w:tcPr>
          <w:p w14:paraId="0E76ACD8"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482F363A" w14:textId="77777777" w:rsidTr="00E71317">
        <w:tc>
          <w:tcPr>
            <w:tcW w:w="5566" w:type="dxa"/>
          </w:tcPr>
          <w:p w14:paraId="7805A5A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Kryt kabelového prostoru / odpínač</w:t>
            </w:r>
          </w:p>
          <w:p w14:paraId="0BB1346A" w14:textId="77777777" w:rsidR="00CF6F21" w:rsidRPr="00DD04B3" w:rsidRDefault="00CF6F21" w:rsidP="00CF6F21">
            <w:pPr>
              <w:spacing w:before="60"/>
              <w:ind w:left="567" w:hanging="425"/>
              <w:jc w:val="both"/>
              <w:rPr>
                <w:rFonts w:ascii="Arial" w:hAnsi="Arial" w:cs="Arial"/>
                <w:snapToGrid w:val="0"/>
                <w:color w:val="000000"/>
                <w:sz w:val="22"/>
                <w:szCs w:val="22"/>
              </w:rPr>
            </w:pPr>
            <w:r>
              <w:rPr>
                <w:rFonts w:ascii="Arial" w:hAnsi="Arial" w:cs="Arial"/>
                <w:snapToGrid w:val="0"/>
                <w:color w:val="000000"/>
                <w:sz w:val="22"/>
                <w:szCs w:val="22"/>
              </w:rPr>
              <w:tab/>
            </w:r>
            <w:r w:rsidRPr="00DD04B3">
              <w:rPr>
                <w:rFonts w:ascii="Arial" w:hAnsi="Arial" w:cs="Arial"/>
                <w:snapToGrid w:val="0"/>
                <w:color w:val="000000"/>
                <w:sz w:val="22"/>
                <w:szCs w:val="22"/>
              </w:rPr>
              <w:t>Kabelové připojení a pojistky pro transformátor</w:t>
            </w:r>
          </w:p>
        </w:tc>
        <w:tc>
          <w:tcPr>
            <w:tcW w:w="2553" w:type="dxa"/>
          </w:tcPr>
          <w:p w14:paraId="28348F44"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Otevření kabelového prostoru a krytu pro </w:t>
            </w:r>
            <w:r w:rsidRPr="00DD04B3">
              <w:rPr>
                <w:rFonts w:ascii="Arial" w:hAnsi="Arial" w:cs="Arial"/>
                <w:snapToGrid w:val="0"/>
                <w:color w:val="000000"/>
                <w:sz w:val="22"/>
                <w:szCs w:val="22"/>
              </w:rPr>
              <w:lastRenderedPageBreak/>
              <w:t>pojistky možné pouze v poloze uzemněno;</w:t>
            </w:r>
          </w:p>
          <w:p w14:paraId="0368E57F"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Zapnutí odpínače (poloha ON) pouze při zakrytých a uzamčených krytech;</w:t>
            </w:r>
          </w:p>
          <w:p w14:paraId="6A38D8A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Uzamčení pohonu odpínače (zpětná závora)</w:t>
            </w:r>
          </w:p>
        </w:tc>
        <w:tc>
          <w:tcPr>
            <w:tcW w:w="1975" w:type="dxa"/>
          </w:tcPr>
          <w:p w14:paraId="21DD771C"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lastRenderedPageBreak/>
              <w:t>[ANO/NE]</w:t>
            </w:r>
          </w:p>
        </w:tc>
      </w:tr>
      <w:tr w:rsidR="00CF6F21" w14:paraId="71A30A7D" w14:textId="77777777" w:rsidTr="00E71317">
        <w:tc>
          <w:tcPr>
            <w:tcW w:w="5566" w:type="dxa"/>
            <w:vAlign w:val="center"/>
          </w:tcPr>
          <w:p w14:paraId="56402CBB" w14:textId="77777777" w:rsidR="00CF6F21" w:rsidRPr="00963A1D" w:rsidRDefault="00CF6F21" w:rsidP="00CF6F21">
            <w:pPr>
              <w:rPr>
                <w:b/>
              </w:rPr>
            </w:pPr>
            <w:r w:rsidRPr="00963A1D">
              <w:rPr>
                <w:rFonts w:ascii="Arial" w:hAnsi="Arial" w:cs="Arial"/>
                <w:b/>
                <w:snapToGrid w:val="0"/>
                <w:color w:val="000000"/>
                <w:sz w:val="22"/>
                <w:szCs w:val="22"/>
              </w:rPr>
              <w:t>Blokace –</w:t>
            </w:r>
            <w:r>
              <w:rPr>
                <w:rFonts w:ascii="Arial" w:hAnsi="Arial" w:cs="Arial"/>
                <w:b/>
                <w:snapToGrid w:val="0"/>
                <w:color w:val="000000"/>
                <w:sz w:val="22"/>
                <w:szCs w:val="22"/>
              </w:rPr>
              <w:t xml:space="preserve"> </w:t>
            </w:r>
            <w:r w:rsidRPr="00963A1D">
              <w:rPr>
                <w:rFonts w:ascii="Arial" w:hAnsi="Arial" w:cs="Arial"/>
                <w:b/>
                <w:snapToGrid w:val="0"/>
                <w:color w:val="000000"/>
                <w:sz w:val="22"/>
                <w:szCs w:val="22"/>
              </w:rPr>
              <w:t>vývod</w:t>
            </w:r>
            <w:r>
              <w:rPr>
                <w:rFonts w:ascii="Arial" w:hAnsi="Arial" w:cs="Arial"/>
                <w:b/>
                <w:snapToGrid w:val="0"/>
                <w:color w:val="000000"/>
                <w:sz w:val="22"/>
                <w:szCs w:val="22"/>
              </w:rPr>
              <w:t xml:space="preserve"> s vypínačem</w:t>
            </w:r>
          </w:p>
        </w:tc>
        <w:tc>
          <w:tcPr>
            <w:tcW w:w="2553" w:type="dxa"/>
          </w:tcPr>
          <w:p w14:paraId="7700DDB8" w14:textId="77777777" w:rsidR="00CF6F21" w:rsidRPr="00DD04B3" w:rsidRDefault="00CF6F21" w:rsidP="00CF6F21">
            <w:pPr>
              <w:spacing w:before="60"/>
              <w:jc w:val="both"/>
              <w:rPr>
                <w:rFonts w:ascii="Arial" w:hAnsi="Arial" w:cs="Arial"/>
                <w:snapToGrid w:val="0"/>
                <w:color w:val="000000"/>
              </w:rPr>
            </w:pPr>
          </w:p>
        </w:tc>
        <w:tc>
          <w:tcPr>
            <w:tcW w:w="1975" w:type="dxa"/>
          </w:tcPr>
          <w:p w14:paraId="7746C93C"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p>
        </w:tc>
      </w:tr>
      <w:tr w:rsidR="00CF6F21" w14:paraId="4585D849" w14:textId="77777777" w:rsidTr="00E71317">
        <w:tc>
          <w:tcPr>
            <w:tcW w:w="5566" w:type="dxa"/>
            <w:vAlign w:val="center"/>
          </w:tcPr>
          <w:p w14:paraId="16D65BD1" w14:textId="77777777" w:rsidR="00CF6F21" w:rsidRDefault="00CF6F21" w:rsidP="00CF6F21">
            <w:pPr>
              <w:spacing w:before="60"/>
              <w:jc w:val="center"/>
              <w:rPr>
                <w:rFonts w:ascii="Arial" w:hAnsi="Arial" w:cs="Arial"/>
                <w:noProof/>
                <w:sz w:val="22"/>
                <w:szCs w:val="22"/>
              </w:rPr>
            </w:pPr>
            <w:r>
              <w:rPr>
                <w:rFonts w:ascii="Arial" w:hAnsi="Arial" w:cs="Arial"/>
                <w:noProof/>
                <w:sz w:val="22"/>
                <w:szCs w:val="22"/>
              </w:rPr>
              <w:t>Vypínač</w:t>
            </w:r>
          </w:p>
          <w:p w14:paraId="388D24E3" w14:textId="77777777" w:rsidR="00CF6F21" w:rsidRDefault="00CF6F21" w:rsidP="00CF6F21">
            <w:pPr>
              <w:spacing w:before="60"/>
              <w:jc w:val="center"/>
              <w:rPr>
                <w:rFonts w:ascii="Arial" w:hAnsi="Arial" w:cs="Arial"/>
                <w:noProof/>
                <w:sz w:val="22"/>
                <w:szCs w:val="22"/>
              </w:rPr>
            </w:pPr>
            <w:r>
              <w:rPr>
                <w:rFonts w:ascii="Arial" w:hAnsi="Arial" w:cs="Arial"/>
                <w:noProof/>
                <w:sz w:val="22"/>
                <w:szCs w:val="22"/>
              </w:rPr>
              <w:t>/</w:t>
            </w:r>
          </w:p>
          <w:p w14:paraId="19CCE8A4" w14:textId="77777777" w:rsidR="00CF6F21" w:rsidRPr="00DD04B3" w:rsidRDefault="00CF6F21" w:rsidP="00CF6F21">
            <w:pPr>
              <w:spacing w:before="60"/>
              <w:jc w:val="center"/>
              <w:rPr>
                <w:rFonts w:ascii="Arial" w:hAnsi="Arial" w:cs="Arial"/>
                <w:snapToGrid w:val="0"/>
                <w:color w:val="000000"/>
                <w:sz w:val="22"/>
                <w:szCs w:val="22"/>
              </w:rPr>
            </w:pPr>
            <w:r>
              <w:rPr>
                <w:rFonts w:ascii="Arial" w:hAnsi="Arial" w:cs="Arial"/>
                <w:noProof/>
                <w:sz w:val="22"/>
                <w:szCs w:val="22"/>
              </w:rPr>
              <w:t>třípolohový spínač</w:t>
            </w:r>
          </w:p>
        </w:tc>
        <w:tc>
          <w:tcPr>
            <w:tcW w:w="2553" w:type="dxa"/>
          </w:tcPr>
          <w:p w14:paraId="65059CB0" w14:textId="77777777" w:rsidR="00CF6F21" w:rsidRPr="00091BD0" w:rsidRDefault="00CF6F21" w:rsidP="00CF6F21">
            <w:pPr>
              <w:spacing w:before="60"/>
              <w:jc w:val="both"/>
              <w:rPr>
                <w:rFonts w:ascii="Arial" w:hAnsi="Arial" w:cs="Arial"/>
                <w:noProof/>
                <w:sz w:val="22"/>
                <w:szCs w:val="22"/>
              </w:rPr>
            </w:pPr>
            <w:r w:rsidRPr="00091BD0">
              <w:rPr>
                <w:rFonts w:ascii="Arial" w:hAnsi="Arial" w:cs="Arial"/>
                <w:noProof/>
                <w:sz w:val="22"/>
                <w:szCs w:val="22"/>
              </w:rPr>
              <w:t xml:space="preserve">Nesmí být uzamčený pohon vypínače v pozici ON </w:t>
            </w:r>
          </w:p>
          <w:p w14:paraId="23590639" w14:textId="77777777" w:rsidR="00CF6F21" w:rsidRPr="00091BD0" w:rsidRDefault="00CF6F21" w:rsidP="00CF6F21">
            <w:pPr>
              <w:spacing w:before="60"/>
              <w:jc w:val="both"/>
              <w:rPr>
                <w:rFonts w:ascii="Arial" w:hAnsi="Arial" w:cs="Arial"/>
                <w:noProof/>
                <w:sz w:val="22"/>
                <w:szCs w:val="22"/>
              </w:rPr>
            </w:pPr>
          </w:p>
          <w:p w14:paraId="29507CF8" w14:textId="7F1C6EB8" w:rsidR="00CF6F21" w:rsidRPr="00DD04B3" w:rsidRDefault="00CF6F21" w:rsidP="00CF6F21">
            <w:pPr>
              <w:spacing w:before="60"/>
              <w:jc w:val="both"/>
              <w:rPr>
                <w:rFonts w:ascii="Arial" w:hAnsi="Arial" w:cs="Arial"/>
                <w:snapToGrid w:val="0"/>
                <w:color w:val="000000"/>
                <w:sz w:val="22"/>
                <w:szCs w:val="22"/>
              </w:rPr>
            </w:pPr>
            <w:r w:rsidRPr="00091BD0">
              <w:rPr>
                <w:rFonts w:ascii="Arial" w:hAnsi="Arial" w:cs="Arial"/>
                <w:noProof/>
                <w:sz w:val="22"/>
                <w:szCs w:val="22"/>
              </w:rPr>
              <w:t xml:space="preserve">Blokace odpojovače i </w:t>
            </w:r>
            <w:r w:rsidR="00EF4345">
              <w:rPr>
                <w:rFonts w:ascii="Arial" w:hAnsi="Arial" w:cs="Arial"/>
                <w:noProof/>
                <w:sz w:val="22"/>
                <w:szCs w:val="22"/>
              </w:rPr>
              <w:t>u</w:t>
            </w:r>
            <w:r w:rsidRPr="00091BD0">
              <w:rPr>
                <w:rFonts w:ascii="Arial" w:hAnsi="Arial" w:cs="Arial"/>
                <w:noProof/>
                <w:sz w:val="22"/>
                <w:szCs w:val="22"/>
              </w:rPr>
              <w:t>zemňovače v pozici ON i OFF při zapnutém vypínači</w:t>
            </w:r>
          </w:p>
        </w:tc>
        <w:tc>
          <w:tcPr>
            <w:tcW w:w="1975" w:type="dxa"/>
          </w:tcPr>
          <w:p w14:paraId="0FD6FBC8"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63896891" w14:textId="77777777" w:rsidTr="00E71317">
        <w:tc>
          <w:tcPr>
            <w:tcW w:w="5566" w:type="dxa"/>
          </w:tcPr>
          <w:p w14:paraId="3AC73DF0"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 / kryt kabelového prostoru</w:t>
            </w:r>
          </w:p>
          <w:p w14:paraId="089FFCBA" w14:textId="77777777" w:rsidR="00CF6F21" w:rsidRPr="00DD04B3" w:rsidRDefault="00CF6F21" w:rsidP="00CF6F21">
            <w:pPr>
              <w:spacing w:before="60"/>
              <w:jc w:val="right"/>
              <w:rPr>
                <w:rFonts w:ascii="Arial" w:hAnsi="Arial" w:cs="Arial"/>
                <w:snapToGrid w:val="0"/>
                <w:color w:val="000000"/>
                <w:sz w:val="22"/>
                <w:szCs w:val="22"/>
              </w:rPr>
            </w:pPr>
            <w:r w:rsidRPr="00DD04B3">
              <w:rPr>
                <w:rFonts w:ascii="Arial" w:hAnsi="Arial" w:cs="Arial"/>
                <w:snapToGrid w:val="0"/>
                <w:color w:val="000000"/>
                <w:sz w:val="22"/>
                <w:szCs w:val="22"/>
              </w:rPr>
              <w:t>Kabelové připojení</w:t>
            </w:r>
          </w:p>
        </w:tc>
        <w:tc>
          <w:tcPr>
            <w:tcW w:w="2553" w:type="dxa"/>
          </w:tcPr>
          <w:p w14:paraId="7CAF2B8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Otevření kabelového prostoru možné pouze v poloze uzemněno;</w:t>
            </w:r>
          </w:p>
          <w:p w14:paraId="6726EB6F"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Musí být možné odzemnit s otevřeným kabelovým prostorem z důvodu provedení zkoušky kabelového vedení </w:t>
            </w:r>
          </w:p>
        </w:tc>
        <w:tc>
          <w:tcPr>
            <w:tcW w:w="1975" w:type="dxa"/>
          </w:tcPr>
          <w:p w14:paraId="5B22DD1C"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393A135D" w14:textId="77777777" w:rsidTr="00E71317">
        <w:tc>
          <w:tcPr>
            <w:tcW w:w="5566" w:type="dxa"/>
          </w:tcPr>
          <w:p w14:paraId="297D6402"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 xml:space="preserve">Kryt kabelového prostoru / odpínač, vypínač </w:t>
            </w:r>
          </w:p>
          <w:p w14:paraId="4A7278B1" w14:textId="77777777" w:rsidR="00CF6F21" w:rsidRDefault="00CF6F21" w:rsidP="00CF6F21">
            <w:pPr>
              <w:spacing w:before="60"/>
              <w:jc w:val="right"/>
              <w:rPr>
                <w:rFonts w:ascii="Arial" w:hAnsi="Arial" w:cs="Arial"/>
                <w:noProof/>
                <w:sz w:val="22"/>
                <w:szCs w:val="22"/>
              </w:rPr>
            </w:pPr>
            <w:r>
              <w:rPr>
                <w:rFonts w:ascii="Arial" w:hAnsi="Arial" w:cs="Arial"/>
                <w:noProof/>
                <w:sz w:val="22"/>
                <w:szCs w:val="22"/>
              </w:rPr>
              <w:t>Kabelové připojení</w:t>
            </w:r>
          </w:p>
        </w:tc>
        <w:tc>
          <w:tcPr>
            <w:tcW w:w="2553" w:type="dxa"/>
          </w:tcPr>
          <w:p w14:paraId="248D0195" w14:textId="77777777" w:rsidR="00CF6F21" w:rsidRDefault="00CF6F21" w:rsidP="00CF6F21">
            <w:pPr>
              <w:spacing w:before="60"/>
              <w:jc w:val="both"/>
              <w:rPr>
                <w:rFonts w:ascii="Arial" w:hAnsi="Arial" w:cs="Arial"/>
                <w:noProof/>
                <w:sz w:val="22"/>
                <w:szCs w:val="22"/>
              </w:rPr>
            </w:pPr>
            <w:r>
              <w:rPr>
                <w:rFonts w:ascii="Arial" w:hAnsi="Arial" w:cs="Arial"/>
                <w:noProof/>
                <w:sz w:val="22"/>
                <w:szCs w:val="22"/>
              </w:rPr>
              <w:t>Manipulace na vypínači a odpínači pouze při zakrytém a uzamčeném kabelovém prostoru;</w:t>
            </w:r>
          </w:p>
        </w:tc>
        <w:tc>
          <w:tcPr>
            <w:tcW w:w="1975" w:type="dxa"/>
          </w:tcPr>
          <w:p w14:paraId="50827E74"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68EB6094" w14:textId="77777777" w:rsidTr="00E71317">
        <w:trPr>
          <w:trHeight w:val="401"/>
        </w:trPr>
        <w:tc>
          <w:tcPr>
            <w:tcW w:w="10094" w:type="dxa"/>
            <w:gridSpan w:val="3"/>
            <w:vAlign w:val="center"/>
          </w:tcPr>
          <w:p w14:paraId="0405ADDB" w14:textId="77777777" w:rsidR="00CF6F21" w:rsidRPr="00963A1D" w:rsidRDefault="00CF6F21" w:rsidP="00CF6F21">
            <w:pPr>
              <w:rPr>
                <w:b/>
              </w:rPr>
            </w:pPr>
            <w:r w:rsidRPr="00963A1D">
              <w:rPr>
                <w:rFonts w:ascii="Arial" w:hAnsi="Arial" w:cs="Arial"/>
                <w:b/>
                <w:snapToGrid w:val="0"/>
                <w:color w:val="000000"/>
                <w:sz w:val="22"/>
                <w:szCs w:val="22"/>
              </w:rPr>
              <w:t>Výbava</w:t>
            </w:r>
          </w:p>
        </w:tc>
      </w:tr>
      <w:tr w:rsidR="00CF6F21" w14:paraId="7A4E4DBD" w14:textId="77777777" w:rsidTr="00E71317">
        <w:tc>
          <w:tcPr>
            <w:tcW w:w="5566" w:type="dxa"/>
          </w:tcPr>
          <w:p w14:paraId="28E50C8C"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Identifikační štítky pro popis vývodových polí</w:t>
            </w:r>
          </w:p>
        </w:tc>
        <w:tc>
          <w:tcPr>
            <w:tcW w:w="2553" w:type="dxa"/>
          </w:tcPr>
          <w:p w14:paraId="761F173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84 x 34 mm (délka x šířka)</w:t>
            </w:r>
          </w:p>
        </w:tc>
        <w:tc>
          <w:tcPr>
            <w:tcW w:w="1975" w:type="dxa"/>
          </w:tcPr>
          <w:p w14:paraId="21CAC0AC" w14:textId="77777777" w:rsidR="00CF6F21" w:rsidRDefault="00CF6F21" w:rsidP="00CF6F21">
            <w:r w:rsidRPr="00593192">
              <w:rPr>
                <w:rFonts w:ascii="Arial" w:hAnsi="Arial" w:cs="Arial"/>
                <w:i/>
                <w:snapToGrid w:val="0"/>
                <w:color w:val="000000"/>
                <w:sz w:val="22"/>
                <w:szCs w:val="22"/>
                <w:highlight w:val="lightGray"/>
              </w:rPr>
              <w:t>[ANO/NE]</w:t>
            </w:r>
          </w:p>
        </w:tc>
      </w:tr>
      <w:tr w:rsidR="00CF6F21" w14:paraId="6FAE87BA" w14:textId="77777777" w:rsidTr="00E71317">
        <w:tc>
          <w:tcPr>
            <w:tcW w:w="5566" w:type="dxa"/>
          </w:tcPr>
          <w:p w14:paraId="290941E6"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Systém detekce napětí</w:t>
            </w:r>
          </w:p>
        </w:tc>
        <w:tc>
          <w:tcPr>
            <w:tcW w:w="2553" w:type="dxa"/>
          </w:tcPr>
          <w:p w14:paraId="693B2F45" w14:textId="2E61A4EB" w:rsidR="00CF6F21" w:rsidRDefault="00CF6F21" w:rsidP="00CF6F21">
            <w:pPr>
              <w:spacing w:before="60"/>
              <w:jc w:val="both"/>
            </w:pPr>
            <w:r>
              <w:rPr>
                <w:rFonts w:ascii="Arial" w:hAnsi="Arial" w:cs="Arial"/>
                <w:noProof/>
                <w:sz w:val="22"/>
                <w:szCs w:val="22"/>
              </w:rPr>
              <w:t>Integrovaný VD</w:t>
            </w:r>
            <w:r w:rsidR="004266D1">
              <w:rPr>
                <w:rFonts w:ascii="Arial" w:hAnsi="Arial" w:cs="Arial"/>
                <w:noProof/>
                <w:sz w:val="22"/>
                <w:szCs w:val="22"/>
              </w:rPr>
              <w:t>I</w:t>
            </w:r>
            <w:r>
              <w:rPr>
                <w:rFonts w:ascii="Arial" w:hAnsi="Arial" w:cs="Arial"/>
                <w:noProof/>
                <w:sz w:val="22"/>
                <w:szCs w:val="22"/>
              </w:rPr>
              <w:t xml:space="preserve">S systém </w:t>
            </w:r>
            <w:r w:rsidRPr="009C4E62">
              <w:rPr>
                <w:rFonts w:ascii="Arial" w:hAnsi="Arial" w:cs="Arial"/>
                <w:noProof/>
                <w:sz w:val="22"/>
                <w:szCs w:val="22"/>
              </w:rPr>
              <w:t>podle ČSN EN</w:t>
            </w:r>
            <w:r w:rsidR="00663D64">
              <w:rPr>
                <w:rFonts w:ascii="Arial" w:hAnsi="Arial" w:cs="Arial"/>
                <w:noProof/>
                <w:sz w:val="22"/>
                <w:szCs w:val="22"/>
              </w:rPr>
              <w:t xml:space="preserve"> IEC</w:t>
            </w:r>
            <w:r w:rsidRPr="009C4E62">
              <w:rPr>
                <w:rFonts w:ascii="Arial" w:hAnsi="Arial" w:cs="Arial"/>
                <w:noProof/>
                <w:sz w:val="22"/>
                <w:szCs w:val="22"/>
              </w:rPr>
              <w:t xml:space="preserve"> 6</w:t>
            </w:r>
            <w:r w:rsidR="00663D64">
              <w:rPr>
                <w:rFonts w:ascii="Arial" w:hAnsi="Arial" w:cs="Arial"/>
                <w:noProof/>
                <w:sz w:val="22"/>
                <w:szCs w:val="22"/>
              </w:rPr>
              <w:t>2271-213</w:t>
            </w:r>
            <w:r>
              <w:rPr>
                <w:rFonts w:ascii="Arial" w:hAnsi="Arial" w:cs="Arial"/>
                <w:noProof/>
                <w:sz w:val="22"/>
                <w:szCs w:val="22"/>
              </w:rPr>
              <w:t xml:space="preserve"> se zdířkami pro určení sledu fází </w:t>
            </w:r>
            <w:r w:rsidRPr="009C4E62">
              <w:rPr>
                <w:rFonts w:ascii="Arial" w:hAnsi="Arial" w:cs="Arial"/>
                <w:noProof/>
                <w:sz w:val="22"/>
                <w:szCs w:val="22"/>
              </w:rPr>
              <w:t xml:space="preserve">pro operační napětí </w:t>
            </w:r>
            <w:r>
              <w:rPr>
                <w:rFonts w:ascii="Arial" w:hAnsi="Arial" w:cs="Arial"/>
                <w:noProof/>
                <w:sz w:val="22"/>
                <w:szCs w:val="22"/>
              </w:rPr>
              <w:t>22 kV (25 kV).</w:t>
            </w:r>
            <w:r>
              <w:t xml:space="preserve"> </w:t>
            </w:r>
          </w:p>
          <w:p w14:paraId="53F12EB5" w14:textId="67FC6439" w:rsidR="005E329A" w:rsidRPr="00485297" w:rsidRDefault="005E329A" w:rsidP="00CF6F21">
            <w:pPr>
              <w:spacing w:before="60"/>
              <w:jc w:val="both"/>
              <w:rPr>
                <w:rFonts w:ascii="Arial" w:hAnsi="Arial" w:cs="Arial"/>
                <w:noProof/>
                <w:sz w:val="22"/>
                <w:szCs w:val="22"/>
              </w:rPr>
            </w:pPr>
            <w:r w:rsidRPr="00485297">
              <w:rPr>
                <w:rFonts w:ascii="Arial" w:hAnsi="Arial" w:cs="Arial"/>
                <w:noProof/>
                <w:sz w:val="22"/>
                <w:szCs w:val="22"/>
              </w:rPr>
              <w:t>Připojovací kabely integrovaného napěťového testovacího systému (VDIS) musí být stíněné.</w:t>
            </w:r>
          </w:p>
          <w:p w14:paraId="72AFFF4C" w14:textId="513F68CC" w:rsidR="006B19EF" w:rsidRPr="00485297" w:rsidRDefault="006B19EF" w:rsidP="00CF6F21">
            <w:pPr>
              <w:spacing w:before="60"/>
              <w:jc w:val="both"/>
              <w:rPr>
                <w:rFonts w:ascii="Arial" w:hAnsi="Arial" w:cs="Arial"/>
                <w:noProof/>
                <w:sz w:val="22"/>
                <w:szCs w:val="22"/>
              </w:rPr>
            </w:pPr>
            <w:r w:rsidRPr="00485297">
              <w:rPr>
                <w:rFonts w:ascii="Arial" w:hAnsi="Arial" w:cs="Arial"/>
                <w:noProof/>
                <w:sz w:val="22"/>
                <w:szCs w:val="22"/>
              </w:rPr>
              <w:lastRenderedPageBreak/>
              <w:t>Integrované napěťové testovací systémy podle ČSN EN IEC 62271-213 pro zjištění nepřítomnosti napětí a pro porovnání fází musí splňovat kritéria pro eliminaci nutnosti opakovaného testování a indikovat shodu s podmínkami rozhraní na samostatném displeji.</w:t>
            </w:r>
          </w:p>
          <w:p w14:paraId="48E38A8D" w14:textId="77777777" w:rsidR="00CF6F21" w:rsidRDefault="00CF6F21" w:rsidP="00CF6F21">
            <w:pPr>
              <w:spacing w:before="60"/>
              <w:jc w:val="both"/>
              <w:rPr>
                <w:rFonts w:ascii="Arial" w:hAnsi="Arial" w:cs="Arial"/>
                <w:noProof/>
                <w:sz w:val="22"/>
                <w:szCs w:val="22"/>
              </w:rPr>
            </w:pPr>
            <w:r w:rsidRPr="00DC25E9">
              <w:rPr>
                <w:rFonts w:ascii="Arial" w:hAnsi="Arial" w:cs="Arial"/>
                <w:noProof/>
                <w:sz w:val="22"/>
                <w:szCs w:val="22"/>
              </w:rPr>
              <w:t xml:space="preserve">Přístroj musí být vybaven integrovaným opakovatelným samotestem funkčnosti přístroje a nesmí vyžadovat externí napájení. </w:t>
            </w:r>
          </w:p>
          <w:p w14:paraId="6331E04E" w14:textId="5C472CF2" w:rsidR="00CF6F21" w:rsidRPr="00DD04B3" w:rsidRDefault="00CF6F21" w:rsidP="00CF6F21">
            <w:pPr>
              <w:spacing w:before="60"/>
              <w:jc w:val="both"/>
              <w:rPr>
                <w:rFonts w:ascii="Arial" w:hAnsi="Arial" w:cs="Arial"/>
                <w:snapToGrid w:val="0"/>
                <w:color w:val="000000"/>
                <w:sz w:val="22"/>
                <w:szCs w:val="22"/>
              </w:rPr>
            </w:pPr>
            <w:r w:rsidRPr="00DC25E9">
              <w:rPr>
                <w:rFonts w:ascii="Arial" w:hAnsi="Arial" w:cs="Arial"/>
                <w:noProof/>
                <w:sz w:val="22"/>
                <w:szCs w:val="22"/>
              </w:rPr>
              <w:t>Přístroj musí být bezúdržbový</w:t>
            </w:r>
            <w:r>
              <w:rPr>
                <w:rFonts w:ascii="Arial" w:hAnsi="Arial" w:cs="Arial"/>
                <w:noProof/>
                <w:sz w:val="22"/>
                <w:szCs w:val="22"/>
              </w:rPr>
              <w:t>.</w:t>
            </w:r>
          </w:p>
        </w:tc>
        <w:tc>
          <w:tcPr>
            <w:tcW w:w="1975" w:type="dxa"/>
          </w:tcPr>
          <w:p w14:paraId="0B7702AE" w14:textId="77777777" w:rsidR="00CF6F21" w:rsidRDefault="00CF6F21" w:rsidP="00CF6F21">
            <w:r w:rsidRPr="00593192">
              <w:rPr>
                <w:rFonts w:ascii="Arial" w:hAnsi="Arial" w:cs="Arial"/>
                <w:i/>
                <w:snapToGrid w:val="0"/>
                <w:color w:val="000000"/>
                <w:sz w:val="22"/>
                <w:szCs w:val="22"/>
                <w:highlight w:val="lightGray"/>
              </w:rPr>
              <w:lastRenderedPageBreak/>
              <w:t>[ANO/NE]</w:t>
            </w:r>
          </w:p>
        </w:tc>
      </w:tr>
      <w:tr w:rsidR="00CF6F21" w14:paraId="60A14312" w14:textId="77777777" w:rsidTr="00E71317">
        <w:tc>
          <w:tcPr>
            <w:tcW w:w="5566" w:type="dxa"/>
          </w:tcPr>
          <w:p w14:paraId="1599E575" w14:textId="77777777" w:rsidR="00CF6F21" w:rsidRPr="00DD04B3" w:rsidRDefault="00CF6F21" w:rsidP="00CF6F21">
            <w:pPr>
              <w:spacing w:before="60"/>
              <w:jc w:val="both"/>
              <w:rPr>
                <w:rFonts w:ascii="Arial" w:hAnsi="Arial" w:cs="Arial"/>
                <w:snapToGrid w:val="0"/>
                <w:color w:val="000000"/>
              </w:rPr>
            </w:pPr>
            <w:r w:rsidRPr="00DD04B3">
              <w:rPr>
                <w:rFonts w:ascii="Arial" w:hAnsi="Arial" w:cs="Arial"/>
                <w:snapToGrid w:val="0"/>
                <w:color w:val="000000"/>
                <w:sz w:val="22"/>
                <w:szCs w:val="22"/>
              </w:rPr>
              <w:t>Systém detekce napětí</w:t>
            </w:r>
            <w:r>
              <w:rPr>
                <w:rFonts w:ascii="Arial" w:hAnsi="Arial" w:cs="Arial"/>
                <w:snapToGrid w:val="0"/>
                <w:color w:val="000000"/>
                <w:sz w:val="22"/>
                <w:szCs w:val="22"/>
              </w:rPr>
              <w:t xml:space="preserve"> – typ přístroje</w:t>
            </w:r>
          </w:p>
        </w:tc>
        <w:tc>
          <w:tcPr>
            <w:tcW w:w="2553" w:type="dxa"/>
          </w:tcPr>
          <w:p w14:paraId="4C0468C9" w14:textId="77777777" w:rsidR="00CF6F21" w:rsidRDefault="00CF6F21" w:rsidP="00CF6F21">
            <w:pPr>
              <w:spacing w:before="60"/>
              <w:jc w:val="both"/>
              <w:rPr>
                <w:rFonts w:ascii="Arial" w:hAnsi="Arial" w:cs="Arial"/>
                <w:noProof/>
              </w:rPr>
            </w:pPr>
          </w:p>
        </w:tc>
        <w:tc>
          <w:tcPr>
            <w:tcW w:w="1975" w:type="dxa"/>
          </w:tcPr>
          <w:p w14:paraId="6034B219" w14:textId="77777777" w:rsidR="00CF6F21" w:rsidRPr="00593192" w:rsidRDefault="00CF6F21" w:rsidP="00CF6F21">
            <w:pPr>
              <w:rPr>
                <w:rFonts w:ascii="Arial" w:hAnsi="Arial" w:cs="Arial"/>
                <w:i/>
                <w:snapToGrid w:val="0"/>
                <w:color w:val="000000"/>
                <w:highlight w:val="lightGray"/>
              </w:rPr>
            </w:pPr>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CF6F21" w14:paraId="66AA941B" w14:textId="77777777" w:rsidTr="00E71317">
        <w:tc>
          <w:tcPr>
            <w:tcW w:w="5566" w:type="dxa"/>
          </w:tcPr>
          <w:p w14:paraId="2596E926"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Systém sledování tlaku v nádobě</w:t>
            </w:r>
          </w:p>
        </w:tc>
        <w:tc>
          <w:tcPr>
            <w:tcW w:w="2553" w:type="dxa"/>
          </w:tcPr>
          <w:p w14:paraId="297B27F4"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V přední části, manometr s teplotní kompenzací, barevně rozlišený bezpečný </w:t>
            </w:r>
            <w:r>
              <w:rPr>
                <w:rFonts w:ascii="Arial" w:hAnsi="Arial" w:cs="Arial"/>
                <w:snapToGrid w:val="0"/>
                <w:color w:val="000000"/>
                <w:sz w:val="22"/>
                <w:szCs w:val="22"/>
              </w:rPr>
              <w:t>a nebezpečný stav</w:t>
            </w:r>
          </w:p>
        </w:tc>
        <w:tc>
          <w:tcPr>
            <w:tcW w:w="1975" w:type="dxa"/>
          </w:tcPr>
          <w:p w14:paraId="74B88A9D" w14:textId="77777777" w:rsidR="00CF6F21" w:rsidRDefault="00CF6F21" w:rsidP="00CF6F21">
            <w:r w:rsidRPr="00593192">
              <w:rPr>
                <w:rFonts w:ascii="Arial" w:hAnsi="Arial" w:cs="Arial"/>
                <w:i/>
                <w:snapToGrid w:val="0"/>
                <w:color w:val="000000"/>
                <w:sz w:val="22"/>
                <w:szCs w:val="22"/>
                <w:highlight w:val="lightGray"/>
              </w:rPr>
              <w:t>[ANO/NE]</w:t>
            </w:r>
          </w:p>
        </w:tc>
      </w:tr>
      <w:tr w:rsidR="00CF6F21" w14:paraId="6CBAB178" w14:textId="77777777" w:rsidTr="00E71317">
        <w:trPr>
          <w:trHeight w:val="419"/>
        </w:trPr>
        <w:tc>
          <w:tcPr>
            <w:tcW w:w="10094" w:type="dxa"/>
            <w:gridSpan w:val="3"/>
            <w:vAlign w:val="center"/>
          </w:tcPr>
          <w:p w14:paraId="3900BF61" w14:textId="77777777" w:rsidR="00CF6F21" w:rsidRPr="00963A1D" w:rsidRDefault="00CF6F21" w:rsidP="00CF6F21">
            <w:pPr>
              <w:rPr>
                <w:b/>
              </w:rPr>
            </w:pPr>
            <w:r w:rsidRPr="00963A1D">
              <w:rPr>
                <w:rFonts w:ascii="Arial" w:hAnsi="Arial" w:cs="Arial"/>
                <w:b/>
                <w:snapToGrid w:val="0"/>
                <w:color w:val="000000"/>
                <w:sz w:val="22"/>
                <w:szCs w:val="22"/>
              </w:rPr>
              <w:t>Pole kabelového vývodu</w:t>
            </w:r>
            <w:r>
              <w:rPr>
                <w:rFonts w:ascii="Arial" w:hAnsi="Arial" w:cs="Arial"/>
                <w:b/>
                <w:snapToGrid w:val="0"/>
                <w:color w:val="000000"/>
                <w:sz w:val="22"/>
                <w:szCs w:val="22"/>
              </w:rPr>
              <w:t xml:space="preserve"> s odpínačem (K)</w:t>
            </w:r>
          </w:p>
        </w:tc>
      </w:tr>
      <w:tr w:rsidR="00CF6F21" w14:paraId="22C67674" w14:textId="77777777" w:rsidTr="00E71317">
        <w:tc>
          <w:tcPr>
            <w:tcW w:w="5566" w:type="dxa"/>
          </w:tcPr>
          <w:p w14:paraId="51374280"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2553" w:type="dxa"/>
          </w:tcPr>
          <w:p w14:paraId="4FFF16B8" w14:textId="77777777" w:rsidR="00CF6F21"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třípolohový odpínač</w:t>
            </w:r>
          </w:p>
          <w:p w14:paraId="0817721B"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ZAPNUTO – VYPNUTO – UZEMŇENO)</w:t>
            </w:r>
          </w:p>
        </w:tc>
        <w:tc>
          <w:tcPr>
            <w:tcW w:w="1975" w:type="dxa"/>
          </w:tcPr>
          <w:p w14:paraId="06812072" w14:textId="77777777" w:rsidR="00CF6F21" w:rsidRDefault="00CF6F21" w:rsidP="00CF6F21">
            <w:r w:rsidRPr="005C6B03">
              <w:rPr>
                <w:rFonts w:ascii="Arial" w:hAnsi="Arial" w:cs="Arial"/>
                <w:i/>
                <w:snapToGrid w:val="0"/>
                <w:color w:val="000000"/>
                <w:sz w:val="22"/>
                <w:szCs w:val="22"/>
                <w:highlight w:val="lightGray"/>
              </w:rPr>
              <w:t>[ANO/NE]</w:t>
            </w:r>
          </w:p>
        </w:tc>
      </w:tr>
      <w:tr w:rsidR="00CF6F21" w14:paraId="76BBF2A0" w14:textId="77777777" w:rsidTr="00E71317">
        <w:tc>
          <w:tcPr>
            <w:tcW w:w="5566" w:type="dxa"/>
          </w:tcPr>
          <w:p w14:paraId="32BB0D1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p>
        </w:tc>
        <w:tc>
          <w:tcPr>
            <w:tcW w:w="2553" w:type="dxa"/>
          </w:tcPr>
          <w:p w14:paraId="4CF21A1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ruční pružinový mžikový pohon</w:t>
            </w:r>
          </w:p>
        </w:tc>
        <w:tc>
          <w:tcPr>
            <w:tcW w:w="1975" w:type="dxa"/>
          </w:tcPr>
          <w:p w14:paraId="7EE01CC0" w14:textId="77777777" w:rsidR="00CF6F21" w:rsidRDefault="00CF6F21" w:rsidP="00CF6F21">
            <w:r w:rsidRPr="005C6B03">
              <w:rPr>
                <w:rFonts w:ascii="Arial" w:hAnsi="Arial" w:cs="Arial"/>
                <w:i/>
                <w:snapToGrid w:val="0"/>
                <w:color w:val="000000"/>
                <w:sz w:val="22"/>
                <w:szCs w:val="22"/>
                <w:highlight w:val="lightGray"/>
              </w:rPr>
              <w:t>[ANO/NE]</w:t>
            </w:r>
          </w:p>
        </w:tc>
      </w:tr>
      <w:tr w:rsidR="00CF6F21" w14:paraId="708BFF43" w14:textId="77777777" w:rsidTr="00E71317">
        <w:tc>
          <w:tcPr>
            <w:tcW w:w="5566" w:type="dxa"/>
          </w:tcPr>
          <w:p w14:paraId="2357CE27"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2553" w:type="dxa"/>
          </w:tcPr>
          <w:p w14:paraId="7A8C628A"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vnější kužel s vnitřním závitem M16 pro konektory 25 kV / 630 A v souladu s ČSN EN 50181</w:t>
            </w:r>
          </w:p>
        </w:tc>
        <w:tc>
          <w:tcPr>
            <w:tcW w:w="1975" w:type="dxa"/>
          </w:tcPr>
          <w:p w14:paraId="76AD470F" w14:textId="77777777" w:rsidR="00CF6F21" w:rsidRDefault="00CF6F21" w:rsidP="00CF6F21">
            <w:r w:rsidRPr="001D01B6">
              <w:rPr>
                <w:rFonts w:ascii="Arial" w:hAnsi="Arial" w:cs="Arial"/>
                <w:i/>
                <w:snapToGrid w:val="0"/>
                <w:color w:val="000000"/>
                <w:sz w:val="22"/>
                <w:szCs w:val="22"/>
                <w:highlight w:val="lightGray"/>
              </w:rPr>
              <w:t>[ANO/NE]</w:t>
            </w:r>
          </w:p>
        </w:tc>
      </w:tr>
      <w:tr w:rsidR="00CF6F21" w14:paraId="2D650C0C" w14:textId="77777777" w:rsidTr="00E71317">
        <w:tc>
          <w:tcPr>
            <w:tcW w:w="5566" w:type="dxa"/>
          </w:tcPr>
          <w:p w14:paraId="45CC8E12"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Hloubka kabelového prostoru</w:t>
            </w:r>
          </w:p>
        </w:tc>
        <w:tc>
          <w:tcPr>
            <w:tcW w:w="2553" w:type="dxa"/>
          </w:tcPr>
          <w:p w14:paraId="5373358F"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 xml:space="preserve">min. </w:t>
            </w:r>
            <w:r w:rsidRPr="00DD04B3">
              <w:rPr>
                <w:rFonts w:ascii="Arial" w:hAnsi="Arial" w:cs="Arial"/>
                <w:snapToGrid w:val="0"/>
                <w:color w:val="000000"/>
                <w:sz w:val="22"/>
                <w:szCs w:val="22"/>
              </w:rPr>
              <w:t>195 mm, měřeno od povrchu vnějšího kužele průchodky k vnitřní straně odnímatelných dveří, nebo dodatečné desce na odnímatelných dveřích</w:t>
            </w:r>
          </w:p>
        </w:tc>
        <w:tc>
          <w:tcPr>
            <w:tcW w:w="1975" w:type="dxa"/>
          </w:tcPr>
          <w:p w14:paraId="05DA93CE" w14:textId="77777777" w:rsidR="00CF6F21" w:rsidRDefault="00CF6F21" w:rsidP="00CF6F21">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CF6F21" w14:paraId="1B255B43" w14:textId="77777777" w:rsidTr="00E71317">
        <w:tc>
          <w:tcPr>
            <w:tcW w:w="5566" w:type="dxa"/>
          </w:tcPr>
          <w:p w14:paraId="188BE36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lastRenderedPageBreak/>
              <w:t>Zaručená minimální celková délka připojovaných kabelových armatur</w:t>
            </w:r>
          </w:p>
        </w:tc>
        <w:tc>
          <w:tcPr>
            <w:tcW w:w="2553" w:type="dxa"/>
          </w:tcPr>
          <w:p w14:paraId="499FC55A" w14:textId="73008523"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w:t>
            </w:r>
            <w:r>
              <w:rPr>
                <w:rFonts w:ascii="Arial" w:hAnsi="Arial" w:cs="Arial"/>
                <w:snapToGrid w:val="0"/>
                <w:color w:val="000000"/>
                <w:sz w:val="22"/>
                <w:szCs w:val="22"/>
              </w:rPr>
              <w:t>i</w:t>
            </w:r>
            <w:r w:rsidRPr="00DD04B3">
              <w:rPr>
                <w:rFonts w:ascii="Arial" w:hAnsi="Arial" w:cs="Arial"/>
                <w:snapToGrid w:val="0"/>
                <w:color w:val="000000"/>
                <w:sz w:val="22"/>
                <w:szCs w:val="22"/>
              </w:rPr>
              <w:t>n. 29</w:t>
            </w:r>
            <w:r w:rsidR="00D47A8B">
              <w:rPr>
                <w:rFonts w:ascii="Arial" w:hAnsi="Arial" w:cs="Arial"/>
                <w:snapToGrid w:val="0"/>
                <w:color w:val="000000"/>
                <w:sz w:val="22"/>
                <w:szCs w:val="22"/>
              </w:rPr>
              <w:t>0</w:t>
            </w:r>
            <w:r w:rsidRPr="00DD04B3">
              <w:rPr>
                <w:rFonts w:ascii="Arial" w:hAnsi="Arial" w:cs="Arial"/>
                <w:snapToGrid w:val="0"/>
                <w:color w:val="000000"/>
                <w:sz w:val="22"/>
                <w:szCs w:val="22"/>
              </w:rPr>
              <w:t xml:space="preserve"> mm</w:t>
            </w:r>
          </w:p>
        </w:tc>
        <w:tc>
          <w:tcPr>
            <w:tcW w:w="1975" w:type="dxa"/>
          </w:tcPr>
          <w:p w14:paraId="1162ECDB" w14:textId="77777777" w:rsidR="00CF6F21" w:rsidRDefault="00CF6F21" w:rsidP="00CF6F21">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CF6F21" w14:paraId="546F9032" w14:textId="77777777" w:rsidTr="00E71317">
        <w:tc>
          <w:tcPr>
            <w:tcW w:w="5566" w:type="dxa"/>
          </w:tcPr>
          <w:p w14:paraId="032ADAA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kabelových průchodek (konektorů)</w:t>
            </w:r>
          </w:p>
        </w:tc>
        <w:tc>
          <w:tcPr>
            <w:tcW w:w="2553" w:type="dxa"/>
          </w:tcPr>
          <w:p w14:paraId="1E1407AD"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 přední strany (všechny 3 fáze)</w:t>
            </w:r>
          </w:p>
        </w:tc>
        <w:tc>
          <w:tcPr>
            <w:tcW w:w="1975" w:type="dxa"/>
          </w:tcPr>
          <w:p w14:paraId="01772FC0" w14:textId="77777777" w:rsidR="00CF6F21" w:rsidRDefault="00CF6F21" w:rsidP="00CF6F21">
            <w:r w:rsidRPr="001D01B6">
              <w:rPr>
                <w:rFonts w:ascii="Arial" w:hAnsi="Arial" w:cs="Arial"/>
                <w:i/>
                <w:snapToGrid w:val="0"/>
                <w:color w:val="000000"/>
                <w:sz w:val="22"/>
                <w:szCs w:val="22"/>
                <w:highlight w:val="lightGray"/>
              </w:rPr>
              <w:t>[ANO/NE]</w:t>
            </w:r>
          </w:p>
        </w:tc>
      </w:tr>
      <w:tr w:rsidR="00CF6F21" w14:paraId="4C72FFE1" w14:textId="77777777" w:rsidTr="00E71317">
        <w:tc>
          <w:tcPr>
            <w:tcW w:w="5566" w:type="dxa"/>
          </w:tcPr>
          <w:p w14:paraId="56FBB7E3"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2553" w:type="dxa"/>
          </w:tcPr>
          <w:p w14:paraId="11CA7016" w14:textId="760091A3" w:rsidR="00CF6F21" w:rsidRPr="00DD04B3" w:rsidRDefault="003B2E6C"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26</w:t>
            </w:r>
            <w:r w:rsidR="00CF6F21" w:rsidRPr="00DD04B3">
              <w:rPr>
                <w:rFonts w:ascii="Arial" w:hAnsi="Arial" w:cs="Arial"/>
                <w:snapToGrid w:val="0"/>
                <w:color w:val="000000"/>
                <w:sz w:val="22"/>
                <w:szCs w:val="22"/>
              </w:rPr>
              <w:t>-50 mm</w:t>
            </w:r>
          </w:p>
        </w:tc>
        <w:tc>
          <w:tcPr>
            <w:tcW w:w="1975" w:type="dxa"/>
          </w:tcPr>
          <w:p w14:paraId="1E3AAFB2" w14:textId="77777777" w:rsidR="00CF6F21" w:rsidRDefault="00CF6F21" w:rsidP="00CF6F21">
            <w:r w:rsidRPr="001D01B6">
              <w:rPr>
                <w:rFonts w:ascii="Arial" w:hAnsi="Arial" w:cs="Arial"/>
                <w:i/>
                <w:snapToGrid w:val="0"/>
                <w:color w:val="000000"/>
                <w:sz w:val="22"/>
                <w:szCs w:val="22"/>
                <w:highlight w:val="lightGray"/>
              </w:rPr>
              <w:t>[ANO/NE]</w:t>
            </w:r>
          </w:p>
        </w:tc>
      </w:tr>
      <w:tr w:rsidR="00CF6F21" w14:paraId="07522FB1" w14:textId="77777777" w:rsidTr="00E71317">
        <w:tc>
          <w:tcPr>
            <w:tcW w:w="5566" w:type="dxa"/>
          </w:tcPr>
          <w:p w14:paraId="72CF27C3"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2553" w:type="dxa"/>
          </w:tcPr>
          <w:p w14:paraId="1035598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975" w:type="dxa"/>
          </w:tcPr>
          <w:p w14:paraId="69B95DD9"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5916EA9A" w14:textId="77777777" w:rsidTr="00E71317">
        <w:tc>
          <w:tcPr>
            <w:tcW w:w="5566" w:type="dxa"/>
          </w:tcPr>
          <w:p w14:paraId="76FC5551"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Uzemnění stínění kabelu a kabelových souborů</w:t>
            </w:r>
          </w:p>
        </w:tc>
        <w:tc>
          <w:tcPr>
            <w:tcW w:w="2553" w:type="dxa"/>
          </w:tcPr>
          <w:p w14:paraId="4961F13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Uzemňovací lišta s 2 ks uzemňovacích šroubů M10 na </w:t>
            </w:r>
            <w:r>
              <w:rPr>
                <w:rFonts w:ascii="Arial" w:hAnsi="Arial" w:cs="Arial"/>
                <w:snapToGrid w:val="0"/>
                <w:color w:val="000000"/>
                <w:sz w:val="22"/>
                <w:szCs w:val="22"/>
              </w:rPr>
              <w:t>každou</w:t>
            </w:r>
            <w:r w:rsidRPr="00DD04B3">
              <w:rPr>
                <w:rFonts w:ascii="Arial" w:hAnsi="Arial" w:cs="Arial"/>
                <w:snapToGrid w:val="0"/>
                <w:color w:val="000000"/>
                <w:sz w:val="22"/>
                <w:szCs w:val="22"/>
              </w:rPr>
              <w:t xml:space="preserve"> fázi (jednu žílu) včetně podložky, pérové podložky a matice</w:t>
            </w:r>
          </w:p>
        </w:tc>
        <w:tc>
          <w:tcPr>
            <w:tcW w:w="1975" w:type="dxa"/>
          </w:tcPr>
          <w:p w14:paraId="4D6FE7A8"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411CF892" w14:textId="77777777" w:rsidTr="00E71317">
        <w:trPr>
          <w:trHeight w:val="297"/>
        </w:trPr>
        <w:tc>
          <w:tcPr>
            <w:tcW w:w="10094" w:type="dxa"/>
            <w:gridSpan w:val="3"/>
            <w:vAlign w:val="center"/>
          </w:tcPr>
          <w:p w14:paraId="5F32F63A" w14:textId="77777777" w:rsidR="00CF6F21" w:rsidRPr="00963A1D" w:rsidRDefault="00CF6F21" w:rsidP="00CF6F21">
            <w:pPr>
              <w:rPr>
                <w:b/>
              </w:rPr>
            </w:pPr>
            <w:r w:rsidRPr="00963A1D">
              <w:rPr>
                <w:rFonts w:ascii="Arial" w:hAnsi="Arial" w:cs="Arial"/>
                <w:b/>
                <w:snapToGrid w:val="0"/>
                <w:color w:val="000000"/>
                <w:sz w:val="22"/>
                <w:szCs w:val="22"/>
              </w:rPr>
              <w:t>Pole vývodu na transformátor</w:t>
            </w:r>
          </w:p>
        </w:tc>
      </w:tr>
      <w:tr w:rsidR="00CF6F21" w14:paraId="73055028" w14:textId="77777777" w:rsidTr="00E71317">
        <w:tc>
          <w:tcPr>
            <w:tcW w:w="5566" w:type="dxa"/>
          </w:tcPr>
          <w:p w14:paraId="0F78C94A"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2553" w:type="dxa"/>
          </w:tcPr>
          <w:p w14:paraId="27CEE3F7" w14:textId="77777777" w:rsidR="00CF6F21"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třípolohový odpínač</w:t>
            </w:r>
          </w:p>
          <w:p w14:paraId="470C4A87"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ZAPNUTO – VYPNUTO – UZEMŇENO) </w:t>
            </w:r>
          </w:p>
        </w:tc>
        <w:tc>
          <w:tcPr>
            <w:tcW w:w="1975" w:type="dxa"/>
          </w:tcPr>
          <w:p w14:paraId="3D94080B"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58482996" w14:textId="77777777" w:rsidTr="00E71317">
        <w:tc>
          <w:tcPr>
            <w:tcW w:w="5566" w:type="dxa"/>
          </w:tcPr>
          <w:p w14:paraId="2DE0F74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p>
        </w:tc>
        <w:tc>
          <w:tcPr>
            <w:tcW w:w="2553" w:type="dxa"/>
          </w:tcPr>
          <w:p w14:paraId="2A7B5C9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ruční střadačový pohon s mžikovým vypínáním ve všech 3 fázích současně</w:t>
            </w:r>
          </w:p>
        </w:tc>
        <w:tc>
          <w:tcPr>
            <w:tcW w:w="1975" w:type="dxa"/>
          </w:tcPr>
          <w:p w14:paraId="599C3272"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3AF17A35" w14:textId="77777777" w:rsidTr="00E71317">
        <w:tc>
          <w:tcPr>
            <w:tcW w:w="5566" w:type="dxa"/>
          </w:tcPr>
          <w:p w14:paraId="63704817"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Blokace opětného sepnutí odpínače po vybavení pojistky</w:t>
            </w:r>
          </w:p>
        </w:tc>
        <w:tc>
          <w:tcPr>
            <w:tcW w:w="2553" w:type="dxa"/>
          </w:tcPr>
          <w:p w14:paraId="658A8A12"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975" w:type="dxa"/>
          </w:tcPr>
          <w:p w14:paraId="0EDFCE13"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2E662E3B" w14:textId="77777777" w:rsidTr="00E71317">
        <w:tc>
          <w:tcPr>
            <w:tcW w:w="5566" w:type="dxa"/>
          </w:tcPr>
          <w:p w14:paraId="5CEA0BC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Indikace vybavení pojistky</w:t>
            </w:r>
          </w:p>
        </w:tc>
        <w:tc>
          <w:tcPr>
            <w:tcW w:w="2553" w:type="dxa"/>
          </w:tcPr>
          <w:p w14:paraId="19D2F144"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ANO</w:t>
            </w:r>
          </w:p>
        </w:tc>
        <w:tc>
          <w:tcPr>
            <w:tcW w:w="1975" w:type="dxa"/>
          </w:tcPr>
          <w:p w14:paraId="4C7E8FF9"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60F9EF23" w14:textId="77777777" w:rsidTr="00E71317">
        <w:tc>
          <w:tcPr>
            <w:tcW w:w="5566" w:type="dxa"/>
          </w:tcPr>
          <w:p w14:paraId="2108610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Uzemňovač</w:t>
            </w:r>
          </w:p>
        </w:tc>
        <w:tc>
          <w:tcPr>
            <w:tcW w:w="2553" w:type="dxa"/>
          </w:tcPr>
          <w:p w14:paraId="598024D6"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Před i za pojistkou</w:t>
            </w:r>
          </w:p>
        </w:tc>
        <w:tc>
          <w:tcPr>
            <w:tcW w:w="1975" w:type="dxa"/>
          </w:tcPr>
          <w:p w14:paraId="2411FBE9"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2A6D0F67" w14:textId="77777777" w:rsidTr="00E71317">
        <w:tc>
          <w:tcPr>
            <w:tcW w:w="5566" w:type="dxa"/>
          </w:tcPr>
          <w:p w14:paraId="6F57F53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2553" w:type="dxa"/>
          </w:tcPr>
          <w:p w14:paraId="1C674794"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 vnější kužel pro konektory 25 kV / 250 A v souladu s ČSN EN 50181</w:t>
            </w:r>
          </w:p>
        </w:tc>
        <w:tc>
          <w:tcPr>
            <w:tcW w:w="1975" w:type="dxa"/>
          </w:tcPr>
          <w:p w14:paraId="4131B156"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1EB8B36B" w14:textId="77777777" w:rsidTr="00E71317">
        <w:tc>
          <w:tcPr>
            <w:tcW w:w="5566" w:type="dxa"/>
          </w:tcPr>
          <w:p w14:paraId="3A46D2FD" w14:textId="326AD954" w:rsidR="00CF6F21" w:rsidRPr="00DD04B3" w:rsidRDefault="00CF6F21" w:rsidP="00CF6F21">
            <w:pPr>
              <w:spacing w:before="60"/>
              <w:jc w:val="both"/>
              <w:rPr>
                <w:rFonts w:ascii="Arial" w:hAnsi="Arial" w:cs="Arial"/>
                <w:snapToGrid w:val="0"/>
                <w:color w:val="000000"/>
              </w:rPr>
            </w:pPr>
            <w:r w:rsidRPr="00E932C0">
              <w:rPr>
                <w:rFonts w:ascii="Arial" w:hAnsi="Arial" w:cs="Arial"/>
                <w:snapToGrid w:val="0"/>
                <w:color w:val="000000"/>
                <w:sz w:val="22"/>
                <w:szCs w:val="22"/>
              </w:rPr>
              <w:t>Maximální možná délka (hloubka kabelového prostoru) kabelového konektoru</w:t>
            </w:r>
          </w:p>
        </w:tc>
        <w:tc>
          <w:tcPr>
            <w:tcW w:w="2553" w:type="dxa"/>
          </w:tcPr>
          <w:p w14:paraId="4A1904FB" w14:textId="6FFFC8A0" w:rsidR="00CF6F21" w:rsidRPr="00DD04B3" w:rsidRDefault="00CF6F21" w:rsidP="00CF6F21">
            <w:pPr>
              <w:spacing w:before="60"/>
              <w:jc w:val="both"/>
              <w:rPr>
                <w:rFonts w:ascii="Arial" w:hAnsi="Arial" w:cs="Arial"/>
                <w:snapToGrid w:val="0"/>
                <w:color w:val="000000"/>
              </w:rPr>
            </w:pPr>
            <w:r w:rsidRPr="00DA2708">
              <w:rPr>
                <w:rFonts w:ascii="Arial" w:hAnsi="Arial" w:cs="Arial"/>
                <w:snapToGrid w:val="0"/>
                <w:color w:val="000000"/>
                <w:sz w:val="22"/>
                <w:szCs w:val="22"/>
              </w:rPr>
              <w:t>Min. 170 mm</w:t>
            </w:r>
          </w:p>
        </w:tc>
        <w:tc>
          <w:tcPr>
            <w:tcW w:w="1975" w:type="dxa"/>
          </w:tcPr>
          <w:p w14:paraId="3CE0FF8E" w14:textId="282E8C7E" w:rsidR="00CF6F21" w:rsidRPr="00BB2245" w:rsidRDefault="00CF6F21" w:rsidP="00CF6F21">
            <w:pPr>
              <w:rPr>
                <w:rFonts w:ascii="Arial" w:hAnsi="Arial" w:cs="Arial"/>
                <w:i/>
                <w:snapToGrid w:val="0"/>
                <w:color w:val="000000"/>
                <w:highlight w:val="lightGray"/>
              </w:rPr>
            </w:pPr>
            <w:r w:rsidRPr="00734BED">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734BED">
              <w:rPr>
                <w:rFonts w:ascii="Arial" w:hAnsi="Arial" w:cs="Arial"/>
                <w:i/>
                <w:snapToGrid w:val="0"/>
                <w:color w:val="000000"/>
                <w:sz w:val="22"/>
                <w:szCs w:val="22"/>
                <w:highlight w:val="lightGray"/>
              </w:rPr>
              <w:t>]</w:t>
            </w:r>
          </w:p>
        </w:tc>
      </w:tr>
      <w:tr w:rsidR="00CF6F21" w14:paraId="3E23B80B" w14:textId="77777777" w:rsidTr="00E71317">
        <w:tc>
          <w:tcPr>
            <w:tcW w:w="5566" w:type="dxa"/>
          </w:tcPr>
          <w:p w14:paraId="34F4B01F"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2553" w:type="dxa"/>
          </w:tcPr>
          <w:p w14:paraId="2A15569A"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25-38 mm</w:t>
            </w:r>
          </w:p>
        </w:tc>
        <w:tc>
          <w:tcPr>
            <w:tcW w:w="1975" w:type="dxa"/>
          </w:tcPr>
          <w:p w14:paraId="0FA81469"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6B308F46" w14:textId="77777777" w:rsidTr="00E71317">
        <w:tc>
          <w:tcPr>
            <w:tcW w:w="5566" w:type="dxa"/>
          </w:tcPr>
          <w:p w14:paraId="7B5844CD"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2553" w:type="dxa"/>
          </w:tcPr>
          <w:p w14:paraId="04545F44"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975" w:type="dxa"/>
          </w:tcPr>
          <w:p w14:paraId="33D771AB"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61034362" w14:textId="77777777" w:rsidTr="00E71317">
        <w:tc>
          <w:tcPr>
            <w:tcW w:w="5566" w:type="dxa"/>
          </w:tcPr>
          <w:p w14:paraId="40F56EAF"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Pouzdra pro pojistky</w:t>
            </w:r>
          </w:p>
        </w:tc>
        <w:tc>
          <w:tcPr>
            <w:tcW w:w="2553" w:type="dxa"/>
          </w:tcPr>
          <w:p w14:paraId="22A40BF7"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Pro pojistky IEC podle normy ČSN EN 60 282-1</w:t>
            </w:r>
          </w:p>
        </w:tc>
        <w:tc>
          <w:tcPr>
            <w:tcW w:w="1975" w:type="dxa"/>
          </w:tcPr>
          <w:p w14:paraId="0A6BB4C9"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0A5198DA" w14:textId="77777777" w:rsidTr="00E71317">
        <w:tc>
          <w:tcPr>
            <w:tcW w:w="5566" w:type="dxa"/>
          </w:tcPr>
          <w:p w14:paraId="553CE190"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Uzemnění stínění kabelu a kabelových souborů</w:t>
            </w:r>
          </w:p>
        </w:tc>
        <w:tc>
          <w:tcPr>
            <w:tcW w:w="2553" w:type="dxa"/>
          </w:tcPr>
          <w:p w14:paraId="1BA63EC9"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Uzemňovací lišta s 2 ks uzemňovacích šroubů M10 na </w:t>
            </w:r>
            <w:r>
              <w:rPr>
                <w:rFonts w:ascii="Arial" w:hAnsi="Arial" w:cs="Arial"/>
                <w:snapToGrid w:val="0"/>
                <w:color w:val="000000"/>
                <w:sz w:val="22"/>
                <w:szCs w:val="22"/>
              </w:rPr>
              <w:t>každou</w:t>
            </w:r>
            <w:r w:rsidRPr="00DD04B3">
              <w:rPr>
                <w:rFonts w:ascii="Arial" w:hAnsi="Arial" w:cs="Arial"/>
                <w:snapToGrid w:val="0"/>
                <w:color w:val="000000"/>
                <w:sz w:val="22"/>
                <w:szCs w:val="22"/>
              </w:rPr>
              <w:t xml:space="preserve"> fázi (jednu žílu) včetně </w:t>
            </w:r>
            <w:r w:rsidRPr="00DD04B3">
              <w:rPr>
                <w:rFonts w:ascii="Arial" w:hAnsi="Arial" w:cs="Arial"/>
                <w:snapToGrid w:val="0"/>
                <w:color w:val="000000"/>
                <w:sz w:val="22"/>
                <w:szCs w:val="22"/>
              </w:rPr>
              <w:lastRenderedPageBreak/>
              <w:t>podložky, pérové podložky a matice.</w:t>
            </w:r>
          </w:p>
        </w:tc>
        <w:tc>
          <w:tcPr>
            <w:tcW w:w="1975" w:type="dxa"/>
          </w:tcPr>
          <w:p w14:paraId="53C366F5" w14:textId="77777777" w:rsidR="00CF6F21" w:rsidRDefault="00CF6F21" w:rsidP="00CF6F21">
            <w:r w:rsidRPr="00BB2245">
              <w:rPr>
                <w:rFonts w:ascii="Arial" w:hAnsi="Arial" w:cs="Arial"/>
                <w:i/>
                <w:snapToGrid w:val="0"/>
                <w:color w:val="000000"/>
                <w:sz w:val="22"/>
                <w:szCs w:val="22"/>
                <w:highlight w:val="lightGray"/>
              </w:rPr>
              <w:lastRenderedPageBreak/>
              <w:t>[ANO/NE]</w:t>
            </w:r>
          </w:p>
        </w:tc>
      </w:tr>
      <w:tr w:rsidR="00CF6F21" w14:paraId="7756A536" w14:textId="77777777" w:rsidTr="00E71317">
        <w:trPr>
          <w:trHeight w:val="431"/>
        </w:trPr>
        <w:tc>
          <w:tcPr>
            <w:tcW w:w="10094" w:type="dxa"/>
            <w:gridSpan w:val="3"/>
            <w:vAlign w:val="center"/>
          </w:tcPr>
          <w:p w14:paraId="7761A07C" w14:textId="77777777" w:rsidR="00CF6F21" w:rsidRPr="00BB2245" w:rsidRDefault="00CF6F21" w:rsidP="00CF6F21">
            <w:pPr>
              <w:rPr>
                <w:rFonts w:ascii="Arial" w:hAnsi="Arial" w:cs="Arial"/>
                <w:i/>
                <w:snapToGrid w:val="0"/>
                <w:color w:val="000000"/>
                <w:highlight w:val="lightGray"/>
              </w:rPr>
            </w:pPr>
            <w:r w:rsidRPr="00963A1D">
              <w:rPr>
                <w:rFonts w:ascii="Arial" w:hAnsi="Arial" w:cs="Arial"/>
                <w:b/>
                <w:snapToGrid w:val="0"/>
                <w:color w:val="000000"/>
                <w:sz w:val="22"/>
                <w:szCs w:val="22"/>
              </w:rPr>
              <w:t>Pole kabelového vývodu</w:t>
            </w:r>
            <w:r>
              <w:rPr>
                <w:rFonts w:ascii="Arial" w:hAnsi="Arial" w:cs="Arial"/>
                <w:b/>
                <w:snapToGrid w:val="0"/>
                <w:color w:val="000000"/>
                <w:sz w:val="22"/>
                <w:szCs w:val="22"/>
              </w:rPr>
              <w:t xml:space="preserve"> s vypínačem</w:t>
            </w:r>
          </w:p>
        </w:tc>
      </w:tr>
      <w:tr w:rsidR="00CF6F21" w14:paraId="2029B914" w14:textId="77777777" w:rsidTr="00E71317">
        <w:tc>
          <w:tcPr>
            <w:tcW w:w="5566" w:type="dxa"/>
          </w:tcPr>
          <w:p w14:paraId="520D05AC"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Aktivní část</w:t>
            </w:r>
          </w:p>
        </w:tc>
        <w:tc>
          <w:tcPr>
            <w:tcW w:w="2553" w:type="dxa"/>
          </w:tcPr>
          <w:p w14:paraId="5D0C5EF5" w14:textId="0EE01939" w:rsidR="00453529" w:rsidRDefault="00CF6F21" w:rsidP="000C5B4B">
            <w:pPr>
              <w:spacing w:before="60"/>
              <w:rPr>
                <w:rFonts w:ascii="Arial" w:hAnsi="Arial" w:cs="Arial"/>
                <w:snapToGrid w:val="0"/>
                <w:color w:val="000000"/>
                <w:sz w:val="22"/>
                <w:szCs w:val="22"/>
              </w:rPr>
            </w:pPr>
            <w:r>
              <w:rPr>
                <w:rFonts w:ascii="Arial" w:hAnsi="Arial" w:cs="Arial"/>
                <w:snapToGrid w:val="0"/>
                <w:color w:val="000000"/>
                <w:sz w:val="22"/>
                <w:szCs w:val="22"/>
              </w:rPr>
              <w:t>Vypínač</w:t>
            </w:r>
            <w:r w:rsidR="00453529">
              <w:rPr>
                <w:rFonts w:ascii="Arial" w:hAnsi="Arial" w:cs="Arial"/>
                <w:snapToGrid w:val="0"/>
                <w:color w:val="000000"/>
                <w:sz w:val="22"/>
                <w:szCs w:val="22"/>
              </w:rPr>
              <w:t xml:space="preserve"> </w:t>
            </w:r>
            <w:r w:rsidR="001E7D7A">
              <w:rPr>
                <w:rFonts w:ascii="Arial" w:hAnsi="Arial" w:cs="Arial"/>
                <w:snapToGrid w:val="0"/>
                <w:color w:val="000000"/>
                <w:sz w:val="22"/>
                <w:szCs w:val="22"/>
              </w:rPr>
              <w:t>se střadačovým pohonem a</w:t>
            </w:r>
            <w:r>
              <w:rPr>
                <w:rFonts w:ascii="Arial" w:hAnsi="Arial" w:cs="Arial"/>
                <w:snapToGrid w:val="0"/>
                <w:color w:val="000000"/>
                <w:sz w:val="22"/>
                <w:szCs w:val="22"/>
              </w:rPr>
              <w:t xml:space="preserve"> </w:t>
            </w:r>
            <w:r w:rsidR="00453529" w:rsidRPr="00DD04B3">
              <w:rPr>
                <w:rFonts w:ascii="Arial" w:hAnsi="Arial" w:cs="Arial"/>
                <w:snapToGrid w:val="0"/>
                <w:color w:val="000000"/>
                <w:sz w:val="22"/>
                <w:szCs w:val="22"/>
              </w:rPr>
              <w:t xml:space="preserve"> třípolohový odpínač</w:t>
            </w:r>
          </w:p>
          <w:p w14:paraId="589F7777" w14:textId="46344EB0" w:rsidR="00CF6F21" w:rsidRPr="00DD04B3" w:rsidRDefault="00453529" w:rsidP="000C5B4B">
            <w:pPr>
              <w:spacing w:before="60"/>
              <w:rPr>
                <w:rFonts w:ascii="Arial" w:hAnsi="Arial" w:cs="Arial"/>
                <w:snapToGrid w:val="0"/>
                <w:color w:val="000000"/>
                <w:sz w:val="22"/>
                <w:szCs w:val="22"/>
              </w:rPr>
            </w:pPr>
            <w:r w:rsidRPr="00DD04B3">
              <w:rPr>
                <w:rFonts w:ascii="Arial" w:hAnsi="Arial" w:cs="Arial"/>
                <w:snapToGrid w:val="0"/>
                <w:color w:val="000000"/>
                <w:sz w:val="22"/>
                <w:szCs w:val="22"/>
              </w:rPr>
              <w:t>(poloha ZAPNUTO – VYPNUTO – UZEMŇENO)</w:t>
            </w:r>
          </w:p>
        </w:tc>
        <w:tc>
          <w:tcPr>
            <w:tcW w:w="1975" w:type="dxa"/>
          </w:tcPr>
          <w:p w14:paraId="78B70437" w14:textId="77777777" w:rsidR="00CF6F21" w:rsidRDefault="00CF6F21" w:rsidP="00CF6F21">
            <w:r w:rsidRPr="00BB2245">
              <w:rPr>
                <w:rFonts w:ascii="Arial" w:hAnsi="Arial" w:cs="Arial"/>
                <w:i/>
                <w:snapToGrid w:val="0"/>
                <w:color w:val="000000"/>
                <w:sz w:val="22"/>
                <w:szCs w:val="22"/>
                <w:highlight w:val="lightGray"/>
              </w:rPr>
              <w:t>[ANO/NE]</w:t>
            </w:r>
          </w:p>
        </w:tc>
      </w:tr>
      <w:tr w:rsidR="00CF6F21" w14:paraId="538F25F6" w14:textId="77777777" w:rsidTr="00E71317">
        <w:tc>
          <w:tcPr>
            <w:tcW w:w="5566" w:type="dxa"/>
          </w:tcPr>
          <w:p w14:paraId="7BADFAEB"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Pohon</w:t>
            </w:r>
            <w:r>
              <w:rPr>
                <w:rFonts w:ascii="Arial" w:hAnsi="Arial" w:cs="Arial"/>
                <w:snapToGrid w:val="0"/>
                <w:color w:val="000000"/>
                <w:sz w:val="22"/>
                <w:szCs w:val="22"/>
              </w:rPr>
              <w:t xml:space="preserve"> vypínače</w:t>
            </w:r>
          </w:p>
        </w:tc>
        <w:tc>
          <w:tcPr>
            <w:tcW w:w="2553" w:type="dxa"/>
          </w:tcPr>
          <w:p w14:paraId="5C801496"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Motorový pohon, ruční nouzový</w:t>
            </w:r>
          </w:p>
        </w:tc>
        <w:tc>
          <w:tcPr>
            <w:tcW w:w="1975" w:type="dxa"/>
          </w:tcPr>
          <w:p w14:paraId="38A2AB37" w14:textId="77777777" w:rsidR="00CF6F21" w:rsidRDefault="00CF6F21" w:rsidP="00CF6F21">
            <w:r w:rsidRPr="005C6B03">
              <w:rPr>
                <w:rFonts w:ascii="Arial" w:hAnsi="Arial" w:cs="Arial"/>
                <w:i/>
                <w:snapToGrid w:val="0"/>
                <w:color w:val="000000"/>
                <w:sz w:val="22"/>
                <w:szCs w:val="22"/>
                <w:highlight w:val="lightGray"/>
              </w:rPr>
              <w:t>[ANO/NE]</w:t>
            </w:r>
          </w:p>
        </w:tc>
      </w:tr>
      <w:tr w:rsidR="00CF6F21" w14:paraId="1731441F" w14:textId="77777777" w:rsidTr="00E71317">
        <w:tc>
          <w:tcPr>
            <w:tcW w:w="5566" w:type="dxa"/>
          </w:tcPr>
          <w:p w14:paraId="35B0250F" w14:textId="77777777" w:rsidR="00CF6F21" w:rsidRPr="00DD04B3" w:rsidRDefault="00CF6F21" w:rsidP="00CF6F21">
            <w:pPr>
              <w:spacing w:before="60"/>
              <w:jc w:val="both"/>
              <w:rPr>
                <w:rFonts w:ascii="Arial" w:hAnsi="Arial" w:cs="Arial"/>
                <w:snapToGrid w:val="0"/>
                <w:color w:val="000000"/>
              </w:rPr>
            </w:pPr>
            <w:r w:rsidRPr="00DD04B3">
              <w:rPr>
                <w:rFonts w:ascii="Arial" w:hAnsi="Arial" w:cs="Arial"/>
                <w:snapToGrid w:val="0"/>
                <w:color w:val="000000"/>
                <w:sz w:val="22"/>
                <w:szCs w:val="22"/>
              </w:rPr>
              <w:t>Pohon</w:t>
            </w:r>
            <w:r>
              <w:rPr>
                <w:rFonts w:ascii="Arial" w:hAnsi="Arial" w:cs="Arial"/>
                <w:snapToGrid w:val="0"/>
                <w:color w:val="000000"/>
                <w:sz w:val="22"/>
                <w:szCs w:val="22"/>
              </w:rPr>
              <w:t xml:space="preserve"> odpojovače, uzemňovače</w:t>
            </w:r>
          </w:p>
        </w:tc>
        <w:tc>
          <w:tcPr>
            <w:tcW w:w="2553" w:type="dxa"/>
          </w:tcPr>
          <w:p w14:paraId="418A905C" w14:textId="77777777" w:rsidR="00CF6F21" w:rsidRDefault="00CF6F21" w:rsidP="00CF6F21">
            <w:pPr>
              <w:spacing w:before="60"/>
              <w:jc w:val="both"/>
              <w:rPr>
                <w:rFonts w:ascii="Arial" w:hAnsi="Arial" w:cs="Arial"/>
                <w:snapToGrid w:val="0"/>
                <w:color w:val="000000"/>
              </w:rPr>
            </w:pPr>
            <w:r w:rsidRPr="00DD04B3">
              <w:rPr>
                <w:rFonts w:ascii="Arial" w:hAnsi="Arial" w:cs="Arial"/>
                <w:snapToGrid w:val="0"/>
                <w:color w:val="000000"/>
                <w:sz w:val="22"/>
                <w:szCs w:val="22"/>
              </w:rPr>
              <w:t>ruční střadačový pohon s mžikovým vypínáním ve všech 3 fázích současně</w:t>
            </w:r>
          </w:p>
        </w:tc>
        <w:tc>
          <w:tcPr>
            <w:tcW w:w="1975" w:type="dxa"/>
          </w:tcPr>
          <w:p w14:paraId="7BD0E013"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6B521663" w14:textId="77777777" w:rsidTr="00E71317">
        <w:tc>
          <w:tcPr>
            <w:tcW w:w="5566" w:type="dxa"/>
          </w:tcPr>
          <w:p w14:paraId="580F1F9E"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Připojení kabelového vedení</w:t>
            </w:r>
          </w:p>
        </w:tc>
        <w:tc>
          <w:tcPr>
            <w:tcW w:w="2553" w:type="dxa"/>
          </w:tcPr>
          <w:p w14:paraId="573CDFBE" w14:textId="5FBB8B81"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vnější kužel s vnitřním závitem M16 pro konektory 25 kV / 630 A v souladu s ČSN EN 50181</w:t>
            </w:r>
          </w:p>
        </w:tc>
        <w:tc>
          <w:tcPr>
            <w:tcW w:w="1975" w:type="dxa"/>
          </w:tcPr>
          <w:p w14:paraId="556052B7"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2D4F2E6D" w14:textId="77777777" w:rsidTr="00E71317">
        <w:tc>
          <w:tcPr>
            <w:tcW w:w="5566" w:type="dxa"/>
          </w:tcPr>
          <w:p w14:paraId="4731C0FC"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Hloubka kabelového prostoru</w:t>
            </w:r>
          </w:p>
        </w:tc>
        <w:tc>
          <w:tcPr>
            <w:tcW w:w="2553" w:type="dxa"/>
          </w:tcPr>
          <w:p w14:paraId="5AC56879"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 xml:space="preserve">min. </w:t>
            </w:r>
            <w:r w:rsidRPr="00DD04B3">
              <w:rPr>
                <w:rFonts w:ascii="Arial" w:hAnsi="Arial" w:cs="Arial"/>
                <w:snapToGrid w:val="0"/>
                <w:color w:val="000000"/>
                <w:sz w:val="22"/>
                <w:szCs w:val="22"/>
              </w:rPr>
              <w:t>195 mm, měřeno od povrchu vnějšího kužele průchodky k vnitřní straně odnímatelných dveří, nebo dodatečné desce na odnímatelných dveřích</w:t>
            </w:r>
          </w:p>
        </w:tc>
        <w:tc>
          <w:tcPr>
            <w:tcW w:w="1975" w:type="dxa"/>
          </w:tcPr>
          <w:p w14:paraId="6245DD7F" w14:textId="77777777" w:rsidR="00CF6F21" w:rsidRDefault="00CF6F21" w:rsidP="00CF6F21">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CF6F21" w14:paraId="7567ADC5" w14:textId="77777777" w:rsidTr="00E71317">
        <w:tc>
          <w:tcPr>
            <w:tcW w:w="5566" w:type="dxa"/>
          </w:tcPr>
          <w:p w14:paraId="51B4C48B"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Zaručená minimální celková délka připojovaných kabelových armatur</w:t>
            </w:r>
          </w:p>
        </w:tc>
        <w:tc>
          <w:tcPr>
            <w:tcW w:w="2553" w:type="dxa"/>
          </w:tcPr>
          <w:p w14:paraId="1EE4E423" w14:textId="38E3BE56"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m</w:t>
            </w:r>
            <w:r>
              <w:rPr>
                <w:rFonts w:ascii="Arial" w:hAnsi="Arial" w:cs="Arial"/>
                <w:snapToGrid w:val="0"/>
                <w:color w:val="000000"/>
                <w:sz w:val="22"/>
                <w:szCs w:val="22"/>
              </w:rPr>
              <w:t>i</w:t>
            </w:r>
            <w:r w:rsidRPr="00DD04B3">
              <w:rPr>
                <w:rFonts w:ascii="Arial" w:hAnsi="Arial" w:cs="Arial"/>
                <w:snapToGrid w:val="0"/>
                <w:color w:val="000000"/>
                <w:sz w:val="22"/>
                <w:szCs w:val="22"/>
              </w:rPr>
              <w:t>n. 29</w:t>
            </w:r>
            <w:r w:rsidR="009018FB">
              <w:rPr>
                <w:rFonts w:ascii="Arial" w:hAnsi="Arial" w:cs="Arial"/>
                <w:snapToGrid w:val="0"/>
                <w:color w:val="000000"/>
                <w:sz w:val="22"/>
                <w:szCs w:val="22"/>
              </w:rPr>
              <w:t>0</w:t>
            </w:r>
            <w:r w:rsidRPr="00DD04B3">
              <w:rPr>
                <w:rFonts w:ascii="Arial" w:hAnsi="Arial" w:cs="Arial"/>
                <w:snapToGrid w:val="0"/>
                <w:color w:val="000000"/>
                <w:sz w:val="22"/>
                <w:szCs w:val="22"/>
              </w:rPr>
              <w:t xml:space="preserve"> mm</w:t>
            </w:r>
          </w:p>
        </w:tc>
        <w:tc>
          <w:tcPr>
            <w:tcW w:w="1975" w:type="dxa"/>
          </w:tcPr>
          <w:p w14:paraId="4E10CBCF" w14:textId="77777777" w:rsidR="00CF6F21" w:rsidRDefault="00CF6F21" w:rsidP="00CF6F21">
            <w:r w:rsidRPr="001D01B6">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uvést hodnotu</w:t>
            </w:r>
            <w:r w:rsidRPr="001D01B6">
              <w:rPr>
                <w:rFonts w:ascii="Arial" w:hAnsi="Arial" w:cs="Arial"/>
                <w:i/>
                <w:snapToGrid w:val="0"/>
                <w:color w:val="000000"/>
                <w:sz w:val="22"/>
                <w:szCs w:val="22"/>
                <w:highlight w:val="lightGray"/>
              </w:rPr>
              <w:t>]</w:t>
            </w:r>
          </w:p>
        </w:tc>
      </w:tr>
      <w:tr w:rsidR="00CF6F21" w14:paraId="50B3065A" w14:textId="77777777" w:rsidTr="00E71317">
        <w:tc>
          <w:tcPr>
            <w:tcW w:w="5566" w:type="dxa"/>
          </w:tcPr>
          <w:p w14:paraId="25825C26"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Počet připojených kabelových vedení</w:t>
            </w:r>
          </w:p>
        </w:tc>
        <w:tc>
          <w:tcPr>
            <w:tcW w:w="2553" w:type="dxa"/>
          </w:tcPr>
          <w:p w14:paraId="1515E1C5" w14:textId="77777777" w:rsidR="00CF6F21" w:rsidRPr="00DD04B3" w:rsidRDefault="00CF6F21"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3x</w:t>
            </w:r>
          </w:p>
        </w:tc>
        <w:tc>
          <w:tcPr>
            <w:tcW w:w="1975" w:type="dxa"/>
          </w:tcPr>
          <w:p w14:paraId="0382EC61"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553EFA21" w14:textId="77777777" w:rsidTr="00E71317">
        <w:tc>
          <w:tcPr>
            <w:tcW w:w="5566" w:type="dxa"/>
          </w:tcPr>
          <w:p w14:paraId="7F077E9D"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Poloha kabelových průchodek (konektorů)</w:t>
            </w:r>
          </w:p>
        </w:tc>
        <w:tc>
          <w:tcPr>
            <w:tcW w:w="2553" w:type="dxa"/>
          </w:tcPr>
          <w:p w14:paraId="5D9137A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Z přední strany (všechny 3 fáze)</w:t>
            </w:r>
          </w:p>
        </w:tc>
        <w:tc>
          <w:tcPr>
            <w:tcW w:w="1975" w:type="dxa"/>
          </w:tcPr>
          <w:p w14:paraId="27111428"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6B8439A0" w14:textId="77777777" w:rsidTr="00E71317">
        <w:tc>
          <w:tcPr>
            <w:tcW w:w="5566" w:type="dxa"/>
          </w:tcPr>
          <w:p w14:paraId="6C0E9548"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Kabelové držáky pro jednožilové kabely pro vnější průměr</w:t>
            </w:r>
          </w:p>
        </w:tc>
        <w:tc>
          <w:tcPr>
            <w:tcW w:w="2553" w:type="dxa"/>
          </w:tcPr>
          <w:p w14:paraId="0681EE6F" w14:textId="1409C75B" w:rsidR="00CF6F21" w:rsidRPr="00DD04B3" w:rsidRDefault="00981D4B" w:rsidP="00CF6F21">
            <w:pPr>
              <w:spacing w:before="60"/>
              <w:jc w:val="both"/>
              <w:rPr>
                <w:rFonts w:ascii="Arial" w:hAnsi="Arial" w:cs="Arial"/>
                <w:snapToGrid w:val="0"/>
                <w:color w:val="000000"/>
                <w:sz w:val="22"/>
                <w:szCs w:val="22"/>
              </w:rPr>
            </w:pPr>
            <w:r>
              <w:rPr>
                <w:rFonts w:ascii="Arial" w:hAnsi="Arial" w:cs="Arial"/>
                <w:snapToGrid w:val="0"/>
                <w:color w:val="000000"/>
                <w:sz w:val="22"/>
                <w:szCs w:val="22"/>
              </w:rPr>
              <w:t>26</w:t>
            </w:r>
            <w:r w:rsidR="00CF6F21" w:rsidRPr="00DD04B3">
              <w:rPr>
                <w:rFonts w:ascii="Arial" w:hAnsi="Arial" w:cs="Arial"/>
                <w:snapToGrid w:val="0"/>
                <w:color w:val="000000"/>
                <w:sz w:val="22"/>
                <w:szCs w:val="22"/>
              </w:rPr>
              <w:t>-50 mm</w:t>
            </w:r>
          </w:p>
        </w:tc>
        <w:tc>
          <w:tcPr>
            <w:tcW w:w="1975" w:type="dxa"/>
          </w:tcPr>
          <w:p w14:paraId="41A4D4CB"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1922F475" w14:textId="77777777" w:rsidTr="00E71317">
        <w:tc>
          <w:tcPr>
            <w:tcW w:w="5566" w:type="dxa"/>
          </w:tcPr>
          <w:p w14:paraId="4AA38CB6"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Nosník pro držáky kabelů</w:t>
            </w:r>
          </w:p>
        </w:tc>
        <w:tc>
          <w:tcPr>
            <w:tcW w:w="2553" w:type="dxa"/>
          </w:tcPr>
          <w:p w14:paraId="7F59F702" w14:textId="77777777" w:rsidR="00CF6F21" w:rsidRPr="00DD04B3" w:rsidRDefault="00CF6F21" w:rsidP="00CF6F21">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Nastaviteln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výškově a do hloubky, umístěn</w:t>
            </w:r>
            <w:r>
              <w:rPr>
                <w:rFonts w:ascii="Arial" w:hAnsi="Arial" w:cs="Arial"/>
                <w:snapToGrid w:val="0"/>
                <w:color w:val="000000"/>
                <w:sz w:val="22"/>
                <w:szCs w:val="22"/>
              </w:rPr>
              <w:t>ý</w:t>
            </w:r>
            <w:r w:rsidRPr="00DD04B3">
              <w:rPr>
                <w:rFonts w:ascii="Arial" w:hAnsi="Arial" w:cs="Arial"/>
                <w:snapToGrid w:val="0"/>
                <w:color w:val="000000"/>
                <w:sz w:val="22"/>
                <w:szCs w:val="22"/>
              </w:rPr>
              <w:t xml:space="preserve"> v přední části</w:t>
            </w:r>
          </w:p>
        </w:tc>
        <w:tc>
          <w:tcPr>
            <w:tcW w:w="1975" w:type="dxa"/>
          </w:tcPr>
          <w:p w14:paraId="39660036"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08D30E5E" w14:textId="77777777" w:rsidTr="00E71317">
        <w:trPr>
          <w:trHeight w:val="422"/>
        </w:trPr>
        <w:tc>
          <w:tcPr>
            <w:tcW w:w="10094" w:type="dxa"/>
            <w:gridSpan w:val="3"/>
            <w:vAlign w:val="center"/>
          </w:tcPr>
          <w:p w14:paraId="6D08E200" w14:textId="77777777" w:rsidR="00CF6F21" w:rsidRPr="00AA5DC8" w:rsidRDefault="00CF6F21" w:rsidP="00CF6F21">
            <w:pPr>
              <w:rPr>
                <w:rFonts w:ascii="Arial" w:hAnsi="Arial" w:cs="Arial"/>
                <w:b/>
                <w:i/>
                <w:snapToGrid w:val="0"/>
                <w:color w:val="000000"/>
                <w:sz w:val="22"/>
                <w:szCs w:val="22"/>
                <w:highlight w:val="lightGray"/>
              </w:rPr>
            </w:pPr>
            <w:r w:rsidRPr="00AA5DC8">
              <w:rPr>
                <w:rFonts w:ascii="Arial" w:hAnsi="Arial" w:cs="Arial"/>
                <w:b/>
                <w:snapToGrid w:val="0"/>
                <w:color w:val="FF0000"/>
                <w:sz w:val="22"/>
                <w:szCs w:val="22"/>
              </w:rPr>
              <w:t>Nadstandardní výbava</w:t>
            </w:r>
          </w:p>
        </w:tc>
      </w:tr>
      <w:tr w:rsidR="00CF6F21" w14:paraId="1F4608DA" w14:textId="77777777" w:rsidTr="00E71317">
        <w:trPr>
          <w:trHeight w:val="325"/>
        </w:trPr>
        <w:tc>
          <w:tcPr>
            <w:tcW w:w="10094" w:type="dxa"/>
            <w:gridSpan w:val="3"/>
            <w:vAlign w:val="center"/>
          </w:tcPr>
          <w:p w14:paraId="23DAE313" w14:textId="77777777" w:rsidR="00CF6F21" w:rsidRPr="00AA5DC8" w:rsidRDefault="00CF6F21" w:rsidP="00CF6F21">
            <w:pPr>
              <w:rPr>
                <w:rFonts w:ascii="Arial" w:hAnsi="Arial" w:cs="Arial"/>
                <w:b/>
                <w:i/>
                <w:snapToGrid w:val="0"/>
                <w:color w:val="000000"/>
                <w:highlight w:val="lightGray"/>
              </w:rPr>
            </w:pPr>
            <w:r w:rsidRPr="00AA5DC8">
              <w:rPr>
                <w:rFonts w:ascii="Arial" w:hAnsi="Arial" w:cs="Arial"/>
                <w:b/>
                <w:snapToGrid w:val="0"/>
                <w:color w:val="000000"/>
                <w:sz w:val="22"/>
                <w:szCs w:val="22"/>
              </w:rPr>
              <w:t>Pole s odpínačem</w:t>
            </w:r>
          </w:p>
        </w:tc>
      </w:tr>
      <w:tr w:rsidR="00CF6F21" w14:paraId="6C5681E6" w14:textId="77777777" w:rsidTr="00E71317">
        <w:tc>
          <w:tcPr>
            <w:tcW w:w="5566" w:type="dxa"/>
          </w:tcPr>
          <w:p w14:paraId="5CCE4878" w14:textId="77777777" w:rsidR="00CF6F21" w:rsidRPr="00AA5DC8" w:rsidRDefault="00CF6F21" w:rsidP="00CF6F21">
            <w:pPr>
              <w:tabs>
                <w:tab w:val="left" w:pos="284"/>
              </w:tabs>
              <w:spacing w:before="80"/>
              <w:jc w:val="both"/>
              <w:rPr>
                <w:rFonts w:ascii="Arial" w:hAnsi="Arial" w:cs="Arial"/>
                <w:snapToGrid w:val="0"/>
                <w:color w:val="000000"/>
                <w:sz w:val="22"/>
                <w:szCs w:val="22"/>
              </w:rPr>
            </w:pPr>
            <w:r w:rsidRPr="00AA5DC8">
              <w:rPr>
                <w:rFonts w:ascii="Arial" w:hAnsi="Arial" w:cs="Arial"/>
                <w:snapToGrid w:val="0"/>
                <w:color w:val="000000"/>
                <w:sz w:val="22"/>
                <w:szCs w:val="22"/>
              </w:rPr>
              <w:t>Přístrojový transformátor proudu (3x)</w:t>
            </w:r>
          </w:p>
        </w:tc>
        <w:tc>
          <w:tcPr>
            <w:tcW w:w="2553" w:type="dxa"/>
          </w:tcPr>
          <w:p w14:paraId="70BF030D" w14:textId="77777777" w:rsidR="00CF6F21" w:rsidRPr="005A111D" w:rsidRDefault="00CF6F21" w:rsidP="00CF6F21">
            <w:pPr>
              <w:tabs>
                <w:tab w:val="left" w:pos="284"/>
              </w:tabs>
              <w:spacing w:before="80"/>
              <w:jc w:val="both"/>
              <w:rPr>
                <w:rFonts w:ascii="Arial" w:hAnsi="Arial" w:cs="Arial"/>
                <w:snapToGrid w:val="0"/>
                <w:color w:val="000000"/>
              </w:rPr>
            </w:pPr>
          </w:p>
        </w:tc>
        <w:tc>
          <w:tcPr>
            <w:tcW w:w="1975" w:type="dxa"/>
          </w:tcPr>
          <w:p w14:paraId="6AE4F34B"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p>
        </w:tc>
      </w:tr>
      <w:tr w:rsidR="00CF6F21" w14:paraId="0256D523" w14:textId="77777777" w:rsidTr="00E71317">
        <w:tc>
          <w:tcPr>
            <w:tcW w:w="5566" w:type="dxa"/>
          </w:tcPr>
          <w:p w14:paraId="4DC245EC" w14:textId="77777777" w:rsidR="00CF6F21" w:rsidRPr="00AA5DC8" w:rsidRDefault="00CF6F21" w:rsidP="00CF6F21">
            <w:pPr>
              <w:tabs>
                <w:tab w:val="left" w:pos="4678"/>
              </w:tabs>
              <w:spacing w:before="60"/>
              <w:jc w:val="both"/>
              <w:rPr>
                <w:rFonts w:ascii="Arial" w:hAnsi="Arial" w:cs="Arial"/>
                <w:snapToGrid w:val="0"/>
                <w:color w:val="000000"/>
                <w:sz w:val="22"/>
                <w:szCs w:val="22"/>
              </w:rPr>
            </w:pPr>
            <w:r w:rsidRPr="00AA5DC8">
              <w:rPr>
                <w:rFonts w:ascii="Arial" w:hAnsi="Arial" w:cs="Arial"/>
                <w:snapToGrid w:val="0"/>
                <w:color w:val="000000"/>
                <w:sz w:val="22"/>
                <w:szCs w:val="22"/>
              </w:rPr>
              <w:t>Proudový rozsah</w:t>
            </w:r>
          </w:p>
        </w:tc>
        <w:tc>
          <w:tcPr>
            <w:tcW w:w="2553" w:type="dxa"/>
          </w:tcPr>
          <w:p w14:paraId="310141D5" w14:textId="77777777" w:rsidR="00CF6F21" w:rsidRDefault="00CF6F21" w:rsidP="00CF6F21">
            <w:pPr>
              <w:jc w:val="both"/>
              <w:rPr>
                <w:rFonts w:ascii="Arial" w:hAnsi="Arial" w:cs="Arial"/>
                <w:noProof/>
                <w:sz w:val="22"/>
                <w:szCs w:val="22"/>
              </w:rPr>
            </w:pPr>
            <w:r>
              <w:rPr>
                <w:rFonts w:ascii="Arial" w:hAnsi="Arial" w:cs="Arial"/>
                <w:noProof/>
                <w:sz w:val="22"/>
                <w:szCs w:val="22"/>
              </w:rPr>
              <w:t>4</w:t>
            </w:r>
            <w:r w:rsidRPr="00A702FE">
              <w:rPr>
                <w:rFonts w:ascii="Arial" w:hAnsi="Arial" w:cs="Arial"/>
                <w:noProof/>
                <w:sz w:val="22"/>
                <w:szCs w:val="22"/>
              </w:rPr>
              <w:t>00A  / 1 A</w:t>
            </w:r>
          </w:p>
        </w:tc>
        <w:tc>
          <w:tcPr>
            <w:tcW w:w="1975" w:type="dxa"/>
          </w:tcPr>
          <w:p w14:paraId="18474CB7"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16707913" w14:textId="77777777" w:rsidTr="00E71317">
        <w:tc>
          <w:tcPr>
            <w:tcW w:w="5566" w:type="dxa"/>
          </w:tcPr>
          <w:p w14:paraId="583B4C39"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2553" w:type="dxa"/>
          </w:tcPr>
          <w:p w14:paraId="75E7FC80" w14:textId="77777777" w:rsidR="00CF6F21" w:rsidRDefault="00CF6F21" w:rsidP="00CF6F21">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975" w:type="dxa"/>
          </w:tcPr>
          <w:p w14:paraId="5FCEAA84"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6B8E4117" w14:textId="77777777" w:rsidTr="00E71317">
        <w:tc>
          <w:tcPr>
            <w:tcW w:w="5566" w:type="dxa"/>
          </w:tcPr>
          <w:p w14:paraId="73E18FB0" w14:textId="77777777" w:rsidR="00CF6F21" w:rsidRPr="00DD04B3" w:rsidRDefault="00CF6F21" w:rsidP="00CF6F21">
            <w:pPr>
              <w:tabs>
                <w:tab w:val="left" w:pos="4678"/>
              </w:tabs>
              <w:spacing w:before="60"/>
              <w:jc w:val="both"/>
              <w:rPr>
                <w:rFonts w:ascii="Arial" w:hAnsi="Arial" w:cs="Arial"/>
                <w:snapToGrid w:val="0"/>
                <w:color w:val="000000"/>
              </w:rPr>
            </w:pPr>
            <w:r w:rsidRPr="0065798D">
              <w:rPr>
                <w:rFonts w:ascii="Arial" w:hAnsi="Arial" w:cs="Arial"/>
                <w:noProof/>
                <w:sz w:val="22"/>
                <w:szCs w:val="22"/>
              </w:rPr>
              <w:lastRenderedPageBreak/>
              <w:t>Typové označení</w:t>
            </w:r>
          </w:p>
        </w:tc>
        <w:tc>
          <w:tcPr>
            <w:tcW w:w="2553" w:type="dxa"/>
          </w:tcPr>
          <w:p w14:paraId="2F523F36" w14:textId="77777777" w:rsidR="00CF6F21" w:rsidRPr="00DD04B3" w:rsidRDefault="00CF6F21" w:rsidP="00CF6F21">
            <w:pPr>
              <w:spacing w:before="60"/>
              <w:jc w:val="both"/>
              <w:rPr>
                <w:rFonts w:ascii="Arial" w:hAnsi="Arial" w:cs="Arial"/>
                <w:snapToGrid w:val="0"/>
                <w:color w:val="000000"/>
              </w:rPr>
            </w:pPr>
          </w:p>
        </w:tc>
        <w:tc>
          <w:tcPr>
            <w:tcW w:w="1975" w:type="dxa"/>
          </w:tcPr>
          <w:p w14:paraId="014FC03B"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14:paraId="39971DA3" w14:textId="77777777" w:rsidTr="00E71317">
        <w:tc>
          <w:tcPr>
            <w:tcW w:w="5566" w:type="dxa"/>
          </w:tcPr>
          <w:p w14:paraId="4B640F42"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c>
          <w:tcPr>
            <w:tcW w:w="2553" w:type="dxa"/>
          </w:tcPr>
          <w:p w14:paraId="58AA3EC0" w14:textId="77777777" w:rsidR="00CF6F21" w:rsidRPr="005A111D" w:rsidRDefault="00CF6F21" w:rsidP="00CF6F21">
            <w:pPr>
              <w:tabs>
                <w:tab w:val="left" w:pos="284"/>
              </w:tabs>
              <w:spacing w:before="80"/>
              <w:jc w:val="both"/>
              <w:rPr>
                <w:rFonts w:ascii="Arial" w:hAnsi="Arial" w:cs="Arial"/>
                <w:snapToGrid w:val="0"/>
                <w:color w:val="000000"/>
              </w:rPr>
            </w:pPr>
          </w:p>
        </w:tc>
        <w:tc>
          <w:tcPr>
            <w:tcW w:w="1975" w:type="dxa"/>
          </w:tcPr>
          <w:p w14:paraId="16363B8C"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p>
        </w:tc>
      </w:tr>
      <w:tr w:rsidR="00CF6F21" w14:paraId="71C71941" w14:textId="77777777" w:rsidTr="00E71317">
        <w:tc>
          <w:tcPr>
            <w:tcW w:w="5566" w:type="dxa"/>
          </w:tcPr>
          <w:p w14:paraId="7558BD65"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2553" w:type="dxa"/>
          </w:tcPr>
          <w:p w14:paraId="6866BAF5" w14:textId="77777777" w:rsidR="00CF6F21" w:rsidRDefault="00CF6F21" w:rsidP="00CF6F21">
            <w:pPr>
              <w:jc w:val="both"/>
              <w:rPr>
                <w:rFonts w:ascii="Arial" w:hAnsi="Arial" w:cs="Arial"/>
                <w:noProof/>
                <w:sz w:val="22"/>
                <w:szCs w:val="22"/>
              </w:rPr>
            </w:pPr>
            <w:r>
              <w:rPr>
                <w:rFonts w:ascii="Arial" w:hAnsi="Arial" w:cs="Arial"/>
                <w:noProof/>
                <w:sz w:val="22"/>
                <w:szCs w:val="22"/>
              </w:rPr>
              <w:t>3</w:t>
            </w:r>
            <w:r w:rsidRPr="00A702FE">
              <w:rPr>
                <w:rFonts w:ascii="Arial" w:hAnsi="Arial" w:cs="Arial"/>
                <w:noProof/>
                <w:sz w:val="22"/>
                <w:szCs w:val="22"/>
              </w:rPr>
              <w:t>00A  / 1 A</w:t>
            </w:r>
          </w:p>
        </w:tc>
        <w:tc>
          <w:tcPr>
            <w:tcW w:w="1975" w:type="dxa"/>
          </w:tcPr>
          <w:p w14:paraId="481F3F2A"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5BDDEB5E" w14:textId="77777777" w:rsidTr="00E71317">
        <w:tc>
          <w:tcPr>
            <w:tcW w:w="5566" w:type="dxa"/>
          </w:tcPr>
          <w:p w14:paraId="7E20BB23"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2553" w:type="dxa"/>
          </w:tcPr>
          <w:p w14:paraId="48B8168A" w14:textId="77777777" w:rsidR="00CF6F21" w:rsidRDefault="00CF6F21" w:rsidP="00CF6F21">
            <w:pPr>
              <w:jc w:val="both"/>
              <w:rPr>
                <w:rFonts w:ascii="Arial" w:hAnsi="Arial" w:cs="Arial"/>
                <w:noProof/>
                <w:sz w:val="22"/>
                <w:szCs w:val="22"/>
              </w:rPr>
            </w:pPr>
            <w:r w:rsidRPr="00F47E6D">
              <w:rPr>
                <w:rFonts w:ascii="Arial" w:hAnsi="Arial" w:cs="Arial"/>
                <w:noProof/>
                <w:sz w:val="22"/>
                <w:szCs w:val="22"/>
              </w:rPr>
              <w:t>5P</w:t>
            </w:r>
            <w:r>
              <w:rPr>
                <w:rFonts w:ascii="Arial" w:hAnsi="Arial" w:cs="Arial"/>
                <w:noProof/>
                <w:sz w:val="22"/>
                <w:szCs w:val="22"/>
              </w:rPr>
              <w:t>2</w:t>
            </w:r>
            <w:r w:rsidRPr="00F47E6D">
              <w:rPr>
                <w:rFonts w:ascii="Arial" w:hAnsi="Arial" w:cs="Arial"/>
                <w:noProof/>
                <w:sz w:val="22"/>
                <w:szCs w:val="22"/>
              </w:rPr>
              <w:t>0/</w:t>
            </w:r>
            <w:r>
              <w:rPr>
                <w:rFonts w:ascii="Arial" w:hAnsi="Arial" w:cs="Arial"/>
                <w:noProof/>
                <w:sz w:val="22"/>
                <w:szCs w:val="22"/>
              </w:rPr>
              <w:t xml:space="preserve">2,5 až </w:t>
            </w:r>
            <w:r w:rsidRPr="00F47E6D">
              <w:rPr>
                <w:rFonts w:ascii="Arial" w:hAnsi="Arial" w:cs="Arial"/>
                <w:noProof/>
                <w:sz w:val="22"/>
                <w:szCs w:val="22"/>
              </w:rPr>
              <w:t>5VA</w:t>
            </w:r>
          </w:p>
        </w:tc>
        <w:tc>
          <w:tcPr>
            <w:tcW w:w="1975" w:type="dxa"/>
          </w:tcPr>
          <w:p w14:paraId="59458A77"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B736B5" w14:paraId="2C2E9B52" w14:textId="77777777" w:rsidTr="00E71317">
        <w:trPr>
          <w:ins w:id="8" w:author="Kabele, Roman" w:date="2025-04-23T09:04:00Z" w16du:dateUtc="2025-04-23T07:04:00Z"/>
        </w:trPr>
        <w:tc>
          <w:tcPr>
            <w:tcW w:w="5566" w:type="dxa"/>
          </w:tcPr>
          <w:p w14:paraId="4355F012" w14:textId="1DB001AD" w:rsidR="00B736B5" w:rsidRDefault="00B736B5" w:rsidP="00CF6F21">
            <w:pPr>
              <w:tabs>
                <w:tab w:val="left" w:pos="4678"/>
              </w:tabs>
              <w:spacing w:before="60"/>
              <w:jc w:val="both"/>
              <w:rPr>
                <w:ins w:id="9" w:author="Kabele, Roman" w:date="2025-04-23T09:04:00Z" w16du:dateUtc="2025-04-23T07:04:00Z"/>
                <w:rFonts w:ascii="Arial" w:hAnsi="Arial" w:cs="Arial"/>
                <w:noProof/>
              </w:rPr>
            </w:pPr>
            <w:ins w:id="10" w:author="Kabele, Roman" w:date="2025-04-23T09:04:00Z" w16du:dateUtc="2025-04-23T07:04:00Z">
              <w:r w:rsidRPr="00973274">
                <w:rPr>
                  <w:rFonts w:ascii="Arial" w:hAnsi="Arial" w:cs="Arial"/>
                  <w:noProof/>
                  <w:sz w:val="22"/>
                  <w:szCs w:val="22"/>
                </w:rPr>
                <w:t>Umístění</w:t>
              </w:r>
              <w:r>
                <w:rPr>
                  <w:rFonts w:ascii="Arial" w:hAnsi="Arial" w:cs="Arial"/>
                  <w:noProof/>
                  <w:sz w:val="22"/>
                  <w:szCs w:val="22"/>
                </w:rPr>
                <w:t xml:space="preserve"> PTP</w:t>
              </w:r>
            </w:ins>
          </w:p>
        </w:tc>
        <w:tc>
          <w:tcPr>
            <w:tcW w:w="2553" w:type="dxa"/>
          </w:tcPr>
          <w:p w14:paraId="52E7C3B8" w14:textId="77777777" w:rsidR="00B736B5" w:rsidRPr="00F47E6D" w:rsidRDefault="00B736B5" w:rsidP="00CF6F21">
            <w:pPr>
              <w:jc w:val="both"/>
              <w:rPr>
                <w:ins w:id="11" w:author="Kabele, Roman" w:date="2025-04-23T09:04:00Z" w16du:dateUtc="2025-04-23T07:04:00Z"/>
                <w:rFonts w:ascii="Arial" w:hAnsi="Arial" w:cs="Arial"/>
                <w:noProof/>
              </w:rPr>
            </w:pPr>
          </w:p>
        </w:tc>
        <w:tc>
          <w:tcPr>
            <w:tcW w:w="1975" w:type="dxa"/>
          </w:tcPr>
          <w:p w14:paraId="204C5A3D" w14:textId="6E2AF234" w:rsidR="00B736B5" w:rsidRPr="005C6B03" w:rsidRDefault="00B736B5" w:rsidP="00CF6F21">
            <w:pPr>
              <w:tabs>
                <w:tab w:val="left" w:pos="284"/>
              </w:tabs>
              <w:spacing w:before="80"/>
              <w:jc w:val="both"/>
              <w:rPr>
                <w:ins w:id="12" w:author="Kabele, Roman" w:date="2025-04-23T09:04:00Z" w16du:dateUtc="2025-04-23T07:04:00Z"/>
                <w:rFonts w:ascii="Arial" w:hAnsi="Arial" w:cs="Arial"/>
                <w:i/>
                <w:snapToGrid w:val="0"/>
                <w:color w:val="000000"/>
                <w:highlight w:val="lightGray"/>
              </w:rPr>
            </w:pPr>
            <w:ins w:id="13" w:author="Kabele, Roman" w:date="2025-04-23T09:04:00Z" w16du:dateUtc="2025-04-23T07:04:00Z">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ins>
          </w:p>
        </w:tc>
      </w:tr>
      <w:tr w:rsidR="00CF6F21" w14:paraId="515186E9" w14:textId="77777777" w:rsidTr="00E71317">
        <w:tc>
          <w:tcPr>
            <w:tcW w:w="5566" w:type="dxa"/>
          </w:tcPr>
          <w:p w14:paraId="6B9B63D1" w14:textId="77777777" w:rsidR="00CF6F21" w:rsidRPr="00DD04B3" w:rsidRDefault="00CF6F21" w:rsidP="00CF6F21">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2553" w:type="dxa"/>
          </w:tcPr>
          <w:p w14:paraId="43512DA1" w14:textId="77777777" w:rsidR="00CF6F21" w:rsidRPr="00DD04B3" w:rsidRDefault="00CF6F21" w:rsidP="00CF6F21">
            <w:pPr>
              <w:spacing w:before="60"/>
              <w:jc w:val="both"/>
              <w:rPr>
                <w:rFonts w:ascii="Arial" w:hAnsi="Arial" w:cs="Arial"/>
                <w:snapToGrid w:val="0"/>
                <w:color w:val="000000"/>
              </w:rPr>
            </w:pPr>
          </w:p>
        </w:tc>
        <w:tc>
          <w:tcPr>
            <w:tcW w:w="1975" w:type="dxa"/>
          </w:tcPr>
          <w:p w14:paraId="1C505820"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rsidRPr="00AA5DC8" w14:paraId="16288938" w14:textId="77777777" w:rsidTr="00E71317">
        <w:trPr>
          <w:trHeight w:val="320"/>
        </w:trPr>
        <w:tc>
          <w:tcPr>
            <w:tcW w:w="10094" w:type="dxa"/>
            <w:gridSpan w:val="3"/>
            <w:vAlign w:val="center"/>
          </w:tcPr>
          <w:p w14:paraId="3FB176D4" w14:textId="77777777" w:rsidR="00CF6F21" w:rsidRPr="00AA5DC8" w:rsidRDefault="00CF6F21" w:rsidP="00CF6F21">
            <w:pPr>
              <w:rPr>
                <w:rFonts w:ascii="Arial" w:hAnsi="Arial" w:cs="Arial"/>
                <w:b/>
                <w:snapToGrid w:val="0"/>
                <w:color w:val="000000"/>
                <w:sz w:val="22"/>
                <w:szCs w:val="22"/>
              </w:rPr>
            </w:pPr>
            <w:r w:rsidRPr="00AA5DC8">
              <w:rPr>
                <w:rFonts w:ascii="Arial" w:hAnsi="Arial" w:cs="Arial"/>
                <w:b/>
                <w:snapToGrid w:val="0"/>
                <w:color w:val="000000"/>
                <w:sz w:val="22"/>
                <w:szCs w:val="22"/>
              </w:rPr>
              <w:t>Pole s vypínačem</w:t>
            </w:r>
          </w:p>
        </w:tc>
      </w:tr>
      <w:tr w:rsidR="00CF6F21" w14:paraId="219383C9" w14:textId="77777777" w:rsidTr="00E71317">
        <w:tc>
          <w:tcPr>
            <w:tcW w:w="10094" w:type="dxa"/>
            <w:gridSpan w:val="3"/>
          </w:tcPr>
          <w:p w14:paraId="2C24F9E5"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r>
      <w:tr w:rsidR="00CF6F21" w14:paraId="7160031D" w14:textId="77777777" w:rsidTr="00E71317">
        <w:tc>
          <w:tcPr>
            <w:tcW w:w="5566" w:type="dxa"/>
          </w:tcPr>
          <w:p w14:paraId="33337556"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2553" w:type="dxa"/>
          </w:tcPr>
          <w:p w14:paraId="58292A60" w14:textId="77777777" w:rsidR="00CF6F21" w:rsidRDefault="00CF6F21" w:rsidP="00CF6F21">
            <w:pPr>
              <w:jc w:val="both"/>
              <w:rPr>
                <w:rFonts w:ascii="Arial" w:hAnsi="Arial" w:cs="Arial"/>
                <w:noProof/>
                <w:sz w:val="22"/>
                <w:szCs w:val="22"/>
              </w:rPr>
            </w:pPr>
            <w:r>
              <w:rPr>
                <w:rFonts w:ascii="Arial" w:hAnsi="Arial" w:cs="Arial"/>
                <w:noProof/>
                <w:sz w:val="22"/>
                <w:szCs w:val="22"/>
              </w:rPr>
              <w:t>4</w:t>
            </w:r>
            <w:r w:rsidRPr="00A702FE">
              <w:rPr>
                <w:rFonts w:ascii="Arial" w:hAnsi="Arial" w:cs="Arial"/>
                <w:noProof/>
                <w:sz w:val="22"/>
                <w:szCs w:val="22"/>
              </w:rPr>
              <w:t>00A  / 1 A</w:t>
            </w:r>
          </w:p>
        </w:tc>
        <w:tc>
          <w:tcPr>
            <w:tcW w:w="1975" w:type="dxa"/>
          </w:tcPr>
          <w:p w14:paraId="3E4B7F50"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43292991" w14:textId="77777777" w:rsidTr="00E71317">
        <w:tc>
          <w:tcPr>
            <w:tcW w:w="5566" w:type="dxa"/>
          </w:tcPr>
          <w:p w14:paraId="0B6474B0"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2553" w:type="dxa"/>
          </w:tcPr>
          <w:p w14:paraId="27DD2EE0" w14:textId="0AFFB59C" w:rsidR="00CF6F21" w:rsidRDefault="00006AC3" w:rsidP="00CF6F21">
            <w:pPr>
              <w:jc w:val="both"/>
              <w:rPr>
                <w:rFonts w:ascii="Arial" w:hAnsi="Arial" w:cs="Arial"/>
                <w:noProof/>
                <w:sz w:val="22"/>
                <w:szCs w:val="22"/>
              </w:rPr>
            </w:pPr>
            <w:ins w:id="14" w:author="Kabele, Roman" w:date="2025-04-23T09:02:00Z" w16du:dateUtc="2025-04-23T07:02:00Z">
              <w:r w:rsidRPr="00EE5E43">
                <w:rPr>
                  <w:rFonts w:ascii="Arial" w:hAnsi="Arial" w:cs="Arial"/>
                  <w:noProof/>
                </w:rPr>
                <w:t>5P20/2,5</w:t>
              </w:r>
              <w:r>
                <w:rPr>
                  <w:rFonts w:ascii="Arial" w:hAnsi="Arial" w:cs="Arial"/>
                  <w:noProof/>
                </w:rPr>
                <w:t xml:space="preserve"> VA (při R</w:t>
              </w:r>
              <w:r>
                <w:rPr>
                  <w:rFonts w:ascii="Arial" w:hAnsi="Arial" w:cs="Arial"/>
                  <w:noProof/>
                  <w:vertAlign w:val="subscript"/>
                </w:rPr>
                <w:t xml:space="preserve">CT </w:t>
              </w:r>
              <w:r>
                <w:rPr>
                  <w:rFonts w:ascii="Arial" w:hAnsi="Arial" w:cs="Arial"/>
                  <w:noProof/>
                </w:rPr>
                <w:t>≤ 1,9 Ω)</w:t>
              </w:r>
              <w:r w:rsidRPr="00EE5E43">
                <w:rPr>
                  <w:rFonts w:ascii="Arial" w:hAnsi="Arial" w:cs="Arial"/>
                  <w:noProof/>
                </w:rPr>
                <w:t xml:space="preserve"> až 5VA</w:t>
              </w:r>
            </w:ins>
            <w:del w:id="15" w:author="Kabele, Roman" w:date="2025-04-23T09:02:00Z" w16du:dateUtc="2025-04-23T07:02:00Z">
              <w:r w:rsidR="00CF6F21" w:rsidRPr="00F47E6D" w:rsidDel="00006AC3">
                <w:rPr>
                  <w:rFonts w:ascii="Arial" w:hAnsi="Arial" w:cs="Arial"/>
                  <w:noProof/>
                  <w:sz w:val="22"/>
                  <w:szCs w:val="22"/>
                </w:rPr>
                <w:delText>5P</w:delText>
              </w:r>
              <w:r w:rsidR="00CF6F21" w:rsidDel="00006AC3">
                <w:rPr>
                  <w:rFonts w:ascii="Arial" w:hAnsi="Arial" w:cs="Arial"/>
                  <w:noProof/>
                  <w:sz w:val="22"/>
                  <w:szCs w:val="22"/>
                </w:rPr>
                <w:delText>2</w:delText>
              </w:r>
              <w:r w:rsidR="00CF6F21" w:rsidRPr="00F47E6D" w:rsidDel="00006AC3">
                <w:rPr>
                  <w:rFonts w:ascii="Arial" w:hAnsi="Arial" w:cs="Arial"/>
                  <w:noProof/>
                  <w:sz w:val="22"/>
                  <w:szCs w:val="22"/>
                </w:rPr>
                <w:delText>0/</w:delText>
              </w:r>
              <w:r w:rsidR="00CF6F21" w:rsidDel="00006AC3">
                <w:rPr>
                  <w:rFonts w:ascii="Arial" w:hAnsi="Arial" w:cs="Arial"/>
                  <w:noProof/>
                  <w:sz w:val="22"/>
                  <w:szCs w:val="22"/>
                </w:rPr>
                <w:delText xml:space="preserve">2,5 až </w:delText>
              </w:r>
              <w:r w:rsidR="00CF6F21" w:rsidRPr="00F47E6D" w:rsidDel="00006AC3">
                <w:rPr>
                  <w:rFonts w:ascii="Arial" w:hAnsi="Arial" w:cs="Arial"/>
                  <w:noProof/>
                  <w:sz w:val="22"/>
                  <w:szCs w:val="22"/>
                </w:rPr>
                <w:delText>5VA</w:delText>
              </w:r>
            </w:del>
          </w:p>
        </w:tc>
        <w:tc>
          <w:tcPr>
            <w:tcW w:w="1975" w:type="dxa"/>
          </w:tcPr>
          <w:p w14:paraId="6B5BFDEC"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43945031" w14:textId="77777777" w:rsidTr="00E71317">
        <w:tc>
          <w:tcPr>
            <w:tcW w:w="5566" w:type="dxa"/>
          </w:tcPr>
          <w:p w14:paraId="1D2C69A2" w14:textId="77777777" w:rsidR="00CF6F21" w:rsidRPr="00DD04B3" w:rsidRDefault="00CF6F21" w:rsidP="00CF6F21">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2553" w:type="dxa"/>
          </w:tcPr>
          <w:p w14:paraId="4BDD2A0B" w14:textId="77777777" w:rsidR="00CF6F21" w:rsidRPr="00DD04B3" w:rsidRDefault="00CF6F21" w:rsidP="00CF6F21">
            <w:pPr>
              <w:spacing w:before="60"/>
              <w:jc w:val="both"/>
              <w:rPr>
                <w:rFonts w:ascii="Arial" w:hAnsi="Arial" w:cs="Arial"/>
                <w:snapToGrid w:val="0"/>
                <w:color w:val="000000"/>
              </w:rPr>
            </w:pPr>
          </w:p>
        </w:tc>
        <w:tc>
          <w:tcPr>
            <w:tcW w:w="1975" w:type="dxa"/>
          </w:tcPr>
          <w:p w14:paraId="7EA2B8B1"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14:paraId="2FCDFC0B" w14:textId="77777777" w:rsidTr="00E71317">
        <w:trPr>
          <w:trHeight w:val="431"/>
        </w:trPr>
        <w:tc>
          <w:tcPr>
            <w:tcW w:w="10094" w:type="dxa"/>
            <w:gridSpan w:val="3"/>
          </w:tcPr>
          <w:p w14:paraId="2BD5453D"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r w:rsidRPr="007A3B44">
              <w:rPr>
                <w:rFonts w:ascii="Arial" w:hAnsi="Arial" w:cs="Arial"/>
                <w:noProof/>
                <w:sz w:val="22"/>
                <w:szCs w:val="22"/>
              </w:rPr>
              <w:t>Přístrojový transformátor proudu</w:t>
            </w:r>
            <w:r>
              <w:rPr>
                <w:rFonts w:ascii="Arial" w:hAnsi="Arial" w:cs="Arial"/>
                <w:noProof/>
                <w:sz w:val="22"/>
                <w:szCs w:val="22"/>
              </w:rPr>
              <w:t xml:space="preserve"> (3x)</w:t>
            </w:r>
          </w:p>
        </w:tc>
      </w:tr>
      <w:tr w:rsidR="00CF6F21" w14:paraId="62A2B557" w14:textId="77777777" w:rsidTr="00E71317">
        <w:tc>
          <w:tcPr>
            <w:tcW w:w="5566" w:type="dxa"/>
          </w:tcPr>
          <w:p w14:paraId="0C4B0565"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Proudový rozsah</w:t>
            </w:r>
          </w:p>
        </w:tc>
        <w:tc>
          <w:tcPr>
            <w:tcW w:w="2553" w:type="dxa"/>
          </w:tcPr>
          <w:p w14:paraId="351AAD89" w14:textId="77777777" w:rsidR="00CF6F21" w:rsidRDefault="00CF6F21" w:rsidP="00CF6F21">
            <w:pPr>
              <w:jc w:val="both"/>
              <w:rPr>
                <w:rFonts w:ascii="Arial" w:hAnsi="Arial" w:cs="Arial"/>
                <w:noProof/>
                <w:sz w:val="22"/>
                <w:szCs w:val="22"/>
              </w:rPr>
            </w:pPr>
            <w:r>
              <w:rPr>
                <w:rFonts w:ascii="Arial" w:hAnsi="Arial" w:cs="Arial"/>
                <w:noProof/>
                <w:sz w:val="22"/>
                <w:szCs w:val="22"/>
              </w:rPr>
              <w:t>3</w:t>
            </w:r>
            <w:r w:rsidRPr="00A702FE">
              <w:rPr>
                <w:rFonts w:ascii="Arial" w:hAnsi="Arial" w:cs="Arial"/>
                <w:noProof/>
                <w:sz w:val="22"/>
                <w:szCs w:val="22"/>
              </w:rPr>
              <w:t>00A  / 1 A</w:t>
            </w:r>
          </w:p>
        </w:tc>
        <w:tc>
          <w:tcPr>
            <w:tcW w:w="1975" w:type="dxa"/>
          </w:tcPr>
          <w:p w14:paraId="5B80434D"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7E7B1892" w14:textId="77777777" w:rsidTr="00E71317">
        <w:tc>
          <w:tcPr>
            <w:tcW w:w="5566" w:type="dxa"/>
          </w:tcPr>
          <w:p w14:paraId="1713B8AE" w14:textId="77777777" w:rsidR="00CF6F21" w:rsidRDefault="00CF6F21" w:rsidP="00CF6F21">
            <w:pPr>
              <w:tabs>
                <w:tab w:val="left" w:pos="4678"/>
              </w:tabs>
              <w:spacing w:before="60"/>
              <w:jc w:val="both"/>
              <w:rPr>
                <w:rFonts w:ascii="Arial" w:hAnsi="Arial" w:cs="Arial"/>
                <w:noProof/>
                <w:sz w:val="22"/>
                <w:szCs w:val="22"/>
              </w:rPr>
            </w:pPr>
            <w:r>
              <w:rPr>
                <w:rFonts w:ascii="Arial" w:hAnsi="Arial" w:cs="Arial"/>
                <w:noProof/>
                <w:sz w:val="22"/>
                <w:szCs w:val="22"/>
              </w:rPr>
              <w:t>Výkony jader</w:t>
            </w:r>
          </w:p>
        </w:tc>
        <w:tc>
          <w:tcPr>
            <w:tcW w:w="2553" w:type="dxa"/>
          </w:tcPr>
          <w:p w14:paraId="6AA0982A" w14:textId="2DEC20C0" w:rsidR="00CF6F21" w:rsidRDefault="0004702B" w:rsidP="00CF6F21">
            <w:pPr>
              <w:jc w:val="both"/>
              <w:rPr>
                <w:rFonts w:ascii="Arial" w:hAnsi="Arial" w:cs="Arial"/>
                <w:noProof/>
                <w:sz w:val="22"/>
                <w:szCs w:val="22"/>
              </w:rPr>
            </w:pPr>
            <w:ins w:id="16" w:author="Kabele, Roman" w:date="2025-04-23T09:03:00Z" w16du:dateUtc="2025-04-23T07:03:00Z">
              <w:r w:rsidRPr="00EE5E43">
                <w:rPr>
                  <w:rFonts w:ascii="Arial" w:hAnsi="Arial" w:cs="Arial"/>
                  <w:noProof/>
                </w:rPr>
                <w:t>5P20/2</w:t>
              </w:r>
              <w:r>
                <w:rPr>
                  <w:rFonts w:ascii="Arial" w:hAnsi="Arial" w:cs="Arial"/>
                  <w:noProof/>
                </w:rPr>
                <w:t>VA (při R</w:t>
              </w:r>
              <w:r>
                <w:rPr>
                  <w:rFonts w:ascii="Arial" w:hAnsi="Arial" w:cs="Arial"/>
                  <w:noProof/>
                  <w:vertAlign w:val="subscript"/>
                </w:rPr>
                <w:t xml:space="preserve">CT </w:t>
              </w:r>
              <w:r>
                <w:rPr>
                  <w:rFonts w:ascii="Arial" w:hAnsi="Arial" w:cs="Arial"/>
                  <w:noProof/>
                </w:rPr>
                <w:t>≤ 0,8 Ω)</w:t>
              </w:r>
              <w:r w:rsidRPr="00EE5E43">
                <w:rPr>
                  <w:rFonts w:ascii="Arial" w:hAnsi="Arial" w:cs="Arial"/>
                  <w:noProof/>
                </w:rPr>
                <w:t xml:space="preserve"> až 5VA</w:t>
              </w:r>
            </w:ins>
            <w:del w:id="17" w:author="Kabele, Roman" w:date="2025-04-23T09:03:00Z" w16du:dateUtc="2025-04-23T07:03:00Z">
              <w:r w:rsidR="00CF6F21" w:rsidRPr="00F47E6D" w:rsidDel="0004702B">
                <w:rPr>
                  <w:rFonts w:ascii="Arial" w:hAnsi="Arial" w:cs="Arial"/>
                  <w:noProof/>
                  <w:sz w:val="22"/>
                  <w:szCs w:val="22"/>
                </w:rPr>
                <w:delText>5P</w:delText>
              </w:r>
              <w:r w:rsidR="00CF6F21" w:rsidDel="0004702B">
                <w:rPr>
                  <w:rFonts w:ascii="Arial" w:hAnsi="Arial" w:cs="Arial"/>
                  <w:noProof/>
                  <w:sz w:val="22"/>
                  <w:szCs w:val="22"/>
                </w:rPr>
                <w:delText>2</w:delText>
              </w:r>
              <w:r w:rsidR="00CF6F21" w:rsidRPr="00F47E6D" w:rsidDel="0004702B">
                <w:rPr>
                  <w:rFonts w:ascii="Arial" w:hAnsi="Arial" w:cs="Arial"/>
                  <w:noProof/>
                  <w:sz w:val="22"/>
                  <w:szCs w:val="22"/>
                </w:rPr>
                <w:delText>0/</w:delText>
              </w:r>
              <w:r w:rsidR="00CF6F21" w:rsidDel="0004702B">
                <w:rPr>
                  <w:rFonts w:ascii="Arial" w:hAnsi="Arial" w:cs="Arial"/>
                  <w:noProof/>
                  <w:sz w:val="22"/>
                  <w:szCs w:val="22"/>
                </w:rPr>
                <w:delText xml:space="preserve">2,5 až </w:delText>
              </w:r>
              <w:r w:rsidR="00CF6F21" w:rsidRPr="00F47E6D" w:rsidDel="0004702B">
                <w:rPr>
                  <w:rFonts w:ascii="Arial" w:hAnsi="Arial" w:cs="Arial"/>
                  <w:noProof/>
                  <w:sz w:val="22"/>
                  <w:szCs w:val="22"/>
                </w:rPr>
                <w:delText>5VA</w:delText>
              </w:r>
            </w:del>
          </w:p>
        </w:tc>
        <w:tc>
          <w:tcPr>
            <w:tcW w:w="1975" w:type="dxa"/>
          </w:tcPr>
          <w:p w14:paraId="2DFA82DD"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w:t>
            </w:r>
            <w:proofErr w:type="gramStart"/>
            <w:r w:rsidRPr="005C6B03">
              <w:rPr>
                <w:rFonts w:ascii="Arial" w:hAnsi="Arial" w:cs="Arial"/>
                <w:i/>
                <w:snapToGrid w:val="0"/>
                <w:color w:val="000000"/>
                <w:sz w:val="22"/>
                <w:szCs w:val="22"/>
                <w:highlight w:val="lightGray"/>
              </w:rPr>
              <w:t>NE</w:t>
            </w:r>
            <w:r>
              <w:rPr>
                <w:rFonts w:ascii="Arial" w:hAnsi="Arial" w:cs="Arial"/>
                <w:i/>
                <w:snapToGrid w:val="0"/>
                <w:color w:val="000000"/>
                <w:sz w:val="22"/>
                <w:szCs w:val="22"/>
                <w:highlight w:val="lightGray"/>
              </w:rPr>
              <w:t xml:space="preserve"> -účastník</w:t>
            </w:r>
            <w:proofErr w:type="gramEnd"/>
            <w:r>
              <w:rPr>
                <w:rFonts w:ascii="Arial" w:hAnsi="Arial" w:cs="Arial"/>
                <w:i/>
                <w:snapToGrid w:val="0"/>
                <w:color w:val="000000"/>
                <w:sz w:val="22"/>
                <w:szCs w:val="22"/>
                <w:highlight w:val="lightGray"/>
              </w:rPr>
              <w:t xml:space="preserve"> vyplní hodnoty</w:t>
            </w:r>
            <w:r w:rsidRPr="005C6B03">
              <w:rPr>
                <w:rFonts w:ascii="Arial" w:hAnsi="Arial" w:cs="Arial"/>
                <w:i/>
                <w:snapToGrid w:val="0"/>
                <w:color w:val="000000"/>
                <w:sz w:val="22"/>
                <w:szCs w:val="22"/>
                <w:highlight w:val="lightGray"/>
              </w:rPr>
              <w:t>]</w:t>
            </w:r>
          </w:p>
        </w:tc>
      </w:tr>
      <w:tr w:rsidR="00CF6F21" w14:paraId="621AA3E2" w14:textId="77777777" w:rsidTr="00E71317">
        <w:tc>
          <w:tcPr>
            <w:tcW w:w="5566" w:type="dxa"/>
          </w:tcPr>
          <w:p w14:paraId="536A9365" w14:textId="5AAFA8DA" w:rsidR="00CF6F21" w:rsidRPr="00973274" w:rsidRDefault="00CF6F21" w:rsidP="00CF6F21">
            <w:pPr>
              <w:tabs>
                <w:tab w:val="left" w:pos="4678"/>
              </w:tabs>
              <w:spacing w:before="60"/>
              <w:jc w:val="both"/>
              <w:rPr>
                <w:rFonts w:ascii="Arial" w:hAnsi="Arial" w:cs="Arial"/>
                <w:noProof/>
                <w:sz w:val="22"/>
                <w:szCs w:val="22"/>
              </w:rPr>
            </w:pPr>
            <w:r w:rsidRPr="00973274">
              <w:rPr>
                <w:rFonts w:ascii="Arial" w:hAnsi="Arial" w:cs="Arial"/>
                <w:noProof/>
                <w:sz w:val="22"/>
                <w:szCs w:val="22"/>
              </w:rPr>
              <w:t>Umístění</w:t>
            </w:r>
            <w:r w:rsidR="00F25D0C">
              <w:rPr>
                <w:rFonts w:ascii="Arial" w:hAnsi="Arial" w:cs="Arial"/>
                <w:noProof/>
                <w:sz w:val="22"/>
                <w:szCs w:val="22"/>
              </w:rPr>
              <w:t xml:space="preserve"> PTP</w:t>
            </w:r>
          </w:p>
        </w:tc>
        <w:tc>
          <w:tcPr>
            <w:tcW w:w="2553" w:type="dxa"/>
          </w:tcPr>
          <w:p w14:paraId="3AA57B5C" w14:textId="77777777" w:rsidR="00CF6F21" w:rsidRPr="00973274" w:rsidRDefault="00CF6F21" w:rsidP="00CF6F21">
            <w:pPr>
              <w:jc w:val="both"/>
              <w:rPr>
                <w:rFonts w:ascii="Arial" w:hAnsi="Arial" w:cs="Arial"/>
                <w:noProof/>
                <w:sz w:val="22"/>
                <w:szCs w:val="22"/>
              </w:rPr>
            </w:pPr>
            <w:r w:rsidRPr="00973274">
              <w:rPr>
                <w:rFonts w:ascii="Arial" w:hAnsi="Arial" w:cs="Arial"/>
                <w:noProof/>
                <w:sz w:val="22"/>
                <w:szCs w:val="22"/>
              </w:rPr>
              <w:t>Na průchodce</w:t>
            </w:r>
          </w:p>
        </w:tc>
        <w:tc>
          <w:tcPr>
            <w:tcW w:w="1975" w:type="dxa"/>
          </w:tcPr>
          <w:p w14:paraId="797A40F3" w14:textId="77777777" w:rsidR="00CF6F21" w:rsidRPr="005C6B03" w:rsidRDefault="00CF6F21" w:rsidP="00CF6F21">
            <w:pPr>
              <w:tabs>
                <w:tab w:val="left" w:pos="284"/>
              </w:tabs>
              <w:spacing w:before="80"/>
              <w:jc w:val="both"/>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CF6F21" w14:paraId="439341D9" w14:textId="77777777" w:rsidTr="00E71317">
        <w:tc>
          <w:tcPr>
            <w:tcW w:w="5566" w:type="dxa"/>
          </w:tcPr>
          <w:p w14:paraId="330E0DD0" w14:textId="77777777" w:rsidR="00CF6F21" w:rsidRPr="00DD04B3" w:rsidRDefault="00CF6F21" w:rsidP="00CF6F21">
            <w:pPr>
              <w:tabs>
                <w:tab w:val="left" w:pos="4678"/>
              </w:tabs>
              <w:spacing w:before="60"/>
              <w:jc w:val="both"/>
              <w:rPr>
                <w:rFonts w:ascii="Arial" w:hAnsi="Arial" w:cs="Arial"/>
                <w:snapToGrid w:val="0"/>
                <w:color w:val="000000"/>
              </w:rPr>
            </w:pPr>
            <w:r w:rsidRPr="0065798D">
              <w:rPr>
                <w:rFonts w:ascii="Arial" w:hAnsi="Arial" w:cs="Arial"/>
                <w:noProof/>
                <w:sz w:val="22"/>
                <w:szCs w:val="22"/>
              </w:rPr>
              <w:t>Typové označení</w:t>
            </w:r>
          </w:p>
        </w:tc>
        <w:tc>
          <w:tcPr>
            <w:tcW w:w="2553" w:type="dxa"/>
          </w:tcPr>
          <w:p w14:paraId="3D34AFF1" w14:textId="77777777" w:rsidR="00CF6F21" w:rsidRPr="00DD04B3" w:rsidRDefault="00CF6F21" w:rsidP="00CF6F21">
            <w:pPr>
              <w:spacing w:before="60"/>
              <w:jc w:val="both"/>
              <w:rPr>
                <w:rFonts w:ascii="Arial" w:hAnsi="Arial" w:cs="Arial"/>
                <w:snapToGrid w:val="0"/>
                <w:color w:val="000000"/>
              </w:rPr>
            </w:pPr>
          </w:p>
        </w:tc>
        <w:tc>
          <w:tcPr>
            <w:tcW w:w="1975" w:type="dxa"/>
          </w:tcPr>
          <w:p w14:paraId="294E800D"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14:paraId="7A1CD391" w14:textId="77777777" w:rsidTr="00E71317">
        <w:trPr>
          <w:trHeight w:val="510"/>
        </w:trPr>
        <w:tc>
          <w:tcPr>
            <w:tcW w:w="10094" w:type="dxa"/>
            <w:gridSpan w:val="3"/>
            <w:vAlign w:val="center"/>
          </w:tcPr>
          <w:p w14:paraId="0351F47B" w14:textId="5631A6EE" w:rsidR="00CF6F21" w:rsidRPr="000C5B4B" w:rsidRDefault="002075C3" w:rsidP="00CF6F21">
            <w:pPr>
              <w:rPr>
                <w:rFonts w:ascii="Arial" w:hAnsi="Arial" w:cs="Arial"/>
                <w:b/>
                <w:bCs/>
                <w:i/>
                <w:snapToGrid w:val="0"/>
                <w:color w:val="000000"/>
                <w:highlight w:val="lightGray"/>
              </w:rPr>
            </w:pPr>
            <w:r w:rsidRPr="000C5B4B">
              <w:rPr>
                <w:rFonts w:ascii="Arial" w:hAnsi="Arial" w:cs="Arial"/>
                <w:b/>
                <w:bCs/>
                <w:noProof/>
              </w:rPr>
              <w:t>Nepovinn</w:t>
            </w:r>
            <w:r w:rsidR="007C61D7">
              <w:rPr>
                <w:rFonts w:ascii="Arial" w:hAnsi="Arial" w:cs="Arial"/>
                <w:b/>
                <w:bCs/>
                <w:noProof/>
                <w:sz w:val="22"/>
                <w:szCs w:val="22"/>
              </w:rPr>
              <w:t>é</w:t>
            </w:r>
            <w:r w:rsidRPr="000C5B4B">
              <w:rPr>
                <w:rFonts w:ascii="Arial" w:hAnsi="Arial" w:cs="Arial"/>
                <w:b/>
                <w:bCs/>
                <w:noProof/>
              </w:rPr>
              <w:t xml:space="preserve"> položk</w:t>
            </w:r>
            <w:r w:rsidR="007C61D7">
              <w:rPr>
                <w:rFonts w:ascii="Arial" w:hAnsi="Arial" w:cs="Arial"/>
                <w:b/>
                <w:bCs/>
                <w:noProof/>
                <w:sz w:val="22"/>
                <w:szCs w:val="22"/>
              </w:rPr>
              <w:t>y</w:t>
            </w:r>
            <w:r w:rsidR="00FC1593" w:rsidRPr="000C5B4B">
              <w:rPr>
                <w:rFonts w:ascii="Arial" w:hAnsi="Arial" w:cs="Arial"/>
                <w:b/>
                <w:bCs/>
                <w:noProof/>
              </w:rPr>
              <w:t xml:space="preserve"> </w:t>
            </w:r>
          </w:p>
        </w:tc>
      </w:tr>
      <w:tr w:rsidR="002075C3" w14:paraId="4A0F0AE3" w14:textId="77777777" w:rsidTr="00E71317">
        <w:trPr>
          <w:trHeight w:val="510"/>
        </w:trPr>
        <w:tc>
          <w:tcPr>
            <w:tcW w:w="10094" w:type="dxa"/>
            <w:gridSpan w:val="3"/>
            <w:vAlign w:val="center"/>
          </w:tcPr>
          <w:p w14:paraId="4FE61DB8" w14:textId="66BA4DA7" w:rsidR="002075C3" w:rsidRPr="000C5B4B" w:rsidRDefault="002075C3" w:rsidP="000C5B4B">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Přístrojový transformátor napětí (3x)</w:t>
            </w:r>
          </w:p>
        </w:tc>
      </w:tr>
      <w:tr w:rsidR="00CF6F21" w14:paraId="781428A7" w14:textId="77777777" w:rsidTr="00E71317">
        <w:tc>
          <w:tcPr>
            <w:tcW w:w="5566" w:type="dxa"/>
          </w:tcPr>
          <w:p w14:paraId="3EED6D6B"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Napěťový rozsah</w:t>
            </w:r>
          </w:p>
        </w:tc>
        <w:tc>
          <w:tcPr>
            <w:tcW w:w="2553" w:type="dxa"/>
          </w:tcPr>
          <w:p w14:paraId="358B897F" w14:textId="7777777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22/</w:t>
            </w:r>
            <w:r w:rsidRPr="000C5B4B">
              <w:rPr>
                <w:rFonts w:ascii="Arial" w:hAnsi="Arial" w:cs="Arial"/>
                <w:noProof/>
                <w:color w:val="4472C4" w:themeColor="accent1"/>
              </w:rPr>
              <w:t>3 / 0,1/</w:t>
            </w:r>
            <w:r w:rsidRPr="000C5B4B">
              <w:rPr>
                <w:rFonts w:ascii="Arial" w:hAnsi="Arial" w:cs="Arial"/>
                <w:noProof/>
                <w:color w:val="4472C4" w:themeColor="accent1"/>
              </w:rPr>
              <w:t>3 / 0,1/3 kV</w:t>
            </w:r>
          </w:p>
        </w:tc>
        <w:tc>
          <w:tcPr>
            <w:tcW w:w="1975" w:type="dxa"/>
          </w:tcPr>
          <w:p w14:paraId="4526AEFE" w14:textId="77777777" w:rsidR="00CF6F21" w:rsidRPr="00E659A1" w:rsidRDefault="00CF6F21" w:rsidP="00CF6F21">
            <w:pPr>
              <w:tabs>
                <w:tab w:val="left" w:pos="284"/>
              </w:tabs>
              <w:spacing w:before="80"/>
              <w:jc w:val="both"/>
              <w:rPr>
                <w:rFonts w:ascii="Arial" w:hAnsi="Arial" w:cs="Arial"/>
                <w:i/>
                <w:snapToGrid w:val="0"/>
                <w:color w:val="000000"/>
                <w:sz w:val="22"/>
                <w:szCs w:val="22"/>
                <w:highlight w:val="lightGray"/>
              </w:rPr>
            </w:pPr>
            <w:r w:rsidRPr="005C6B03">
              <w:rPr>
                <w:rFonts w:ascii="Arial" w:hAnsi="Arial" w:cs="Arial"/>
                <w:i/>
                <w:snapToGrid w:val="0"/>
                <w:color w:val="000000"/>
                <w:sz w:val="22"/>
                <w:szCs w:val="22"/>
                <w:highlight w:val="lightGray"/>
              </w:rPr>
              <w:t>[ANO/NE]</w:t>
            </w:r>
          </w:p>
        </w:tc>
      </w:tr>
      <w:tr w:rsidR="00CF6F21" w14:paraId="7F6E1970" w14:textId="77777777" w:rsidTr="00E71317">
        <w:tc>
          <w:tcPr>
            <w:tcW w:w="5566" w:type="dxa"/>
          </w:tcPr>
          <w:p w14:paraId="38687B77"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Výkony jader</w:t>
            </w:r>
          </w:p>
        </w:tc>
        <w:tc>
          <w:tcPr>
            <w:tcW w:w="2553" w:type="dxa"/>
          </w:tcPr>
          <w:p w14:paraId="1B55542E" w14:textId="77777777" w:rsidR="00CF6F21" w:rsidRPr="000C5B4B" w:rsidRDefault="00CF6F21" w:rsidP="00CF6F21">
            <w:pPr>
              <w:jc w:val="both"/>
              <w:rPr>
                <w:rFonts w:ascii="Arial" w:hAnsi="Arial" w:cs="Arial"/>
                <w:noProof/>
                <w:color w:val="4472C4" w:themeColor="accent1"/>
                <w:sz w:val="22"/>
                <w:szCs w:val="22"/>
              </w:rPr>
            </w:pPr>
          </w:p>
        </w:tc>
        <w:tc>
          <w:tcPr>
            <w:tcW w:w="1975" w:type="dxa"/>
          </w:tcPr>
          <w:p w14:paraId="338B3B48"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p>
        </w:tc>
      </w:tr>
      <w:tr w:rsidR="00CF6F21" w14:paraId="743EC39D" w14:textId="77777777" w:rsidTr="00E71317">
        <w:tc>
          <w:tcPr>
            <w:tcW w:w="5566" w:type="dxa"/>
          </w:tcPr>
          <w:p w14:paraId="3DD2C730" w14:textId="77777777" w:rsidR="00CF6F21" w:rsidRPr="000C5B4B" w:rsidRDefault="00CF6F21" w:rsidP="00CF6F21">
            <w:pPr>
              <w:pStyle w:val="Odstavecseseznamem"/>
              <w:numPr>
                <w:ilvl w:val="0"/>
                <w:numId w:val="2"/>
              </w:numPr>
              <w:tabs>
                <w:tab w:val="left" w:pos="4678"/>
              </w:tabs>
              <w:spacing w:before="60"/>
              <w:ind w:left="567" w:hanging="283"/>
              <w:jc w:val="both"/>
              <w:rPr>
                <w:rFonts w:ascii="Arial" w:hAnsi="Arial" w:cs="Arial"/>
                <w:noProof/>
                <w:color w:val="4472C4" w:themeColor="accent1"/>
                <w:sz w:val="22"/>
                <w:szCs w:val="22"/>
              </w:rPr>
            </w:pPr>
            <w:r w:rsidRPr="000C5B4B">
              <w:rPr>
                <w:rFonts w:ascii="Arial" w:hAnsi="Arial" w:cs="Arial"/>
                <w:noProof/>
                <w:color w:val="4472C4" w:themeColor="accent1"/>
                <w:sz w:val="22"/>
                <w:szCs w:val="22"/>
              </w:rPr>
              <w:t>jádro Tp/Pn</w:t>
            </w:r>
          </w:p>
        </w:tc>
        <w:tc>
          <w:tcPr>
            <w:tcW w:w="2553" w:type="dxa"/>
          </w:tcPr>
          <w:p w14:paraId="5A304CAF"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Cl.0,5 / 10 až 30 VA</w:t>
            </w:r>
          </w:p>
        </w:tc>
        <w:tc>
          <w:tcPr>
            <w:tcW w:w="1975" w:type="dxa"/>
          </w:tcPr>
          <w:p w14:paraId="09FAC406" w14:textId="77777777" w:rsidR="00CF6F21" w:rsidRDefault="00CF6F21" w:rsidP="00CF6F21">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hodnoty</w:t>
            </w:r>
            <w:r w:rsidRPr="005C6B03">
              <w:rPr>
                <w:rFonts w:ascii="Arial" w:hAnsi="Arial" w:cs="Arial"/>
                <w:i/>
                <w:snapToGrid w:val="0"/>
                <w:color w:val="000000"/>
                <w:sz w:val="22"/>
                <w:szCs w:val="22"/>
                <w:highlight w:val="lightGray"/>
              </w:rPr>
              <w:t>]</w:t>
            </w:r>
          </w:p>
        </w:tc>
      </w:tr>
      <w:tr w:rsidR="00CF6F21" w14:paraId="1D281190" w14:textId="77777777" w:rsidTr="00E71317">
        <w:tc>
          <w:tcPr>
            <w:tcW w:w="5566" w:type="dxa"/>
          </w:tcPr>
          <w:p w14:paraId="26E34909" w14:textId="77777777" w:rsidR="00CF6F21" w:rsidRPr="000C5B4B" w:rsidRDefault="00CF6F21" w:rsidP="00CF6F21">
            <w:pPr>
              <w:pStyle w:val="Odstavecseseznamem"/>
              <w:numPr>
                <w:ilvl w:val="0"/>
                <w:numId w:val="2"/>
              </w:numPr>
              <w:tabs>
                <w:tab w:val="left" w:pos="4678"/>
              </w:tabs>
              <w:spacing w:before="60"/>
              <w:ind w:left="567" w:hanging="283"/>
              <w:jc w:val="both"/>
              <w:rPr>
                <w:rFonts w:ascii="Arial" w:hAnsi="Arial" w:cs="Arial"/>
                <w:noProof/>
                <w:color w:val="4472C4" w:themeColor="accent1"/>
                <w:sz w:val="22"/>
                <w:szCs w:val="22"/>
              </w:rPr>
            </w:pPr>
            <w:r w:rsidRPr="000C5B4B">
              <w:rPr>
                <w:rFonts w:ascii="Arial" w:hAnsi="Arial" w:cs="Arial"/>
                <w:noProof/>
                <w:color w:val="4472C4" w:themeColor="accent1"/>
                <w:sz w:val="22"/>
                <w:szCs w:val="22"/>
              </w:rPr>
              <w:t>jádro</w:t>
            </w:r>
          </w:p>
        </w:tc>
        <w:tc>
          <w:tcPr>
            <w:tcW w:w="2553" w:type="dxa"/>
          </w:tcPr>
          <w:p w14:paraId="7875A06E"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3P / 10 až 30 VA</w:t>
            </w:r>
          </w:p>
        </w:tc>
        <w:tc>
          <w:tcPr>
            <w:tcW w:w="1975" w:type="dxa"/>
          </w:tcPr>
          <w:p w14:paraId="539884B6" w14:textId="77777777" w:rsidR="00CF6F21" w:rsidRDefault="00CF6F21" w:rsidP="00CF6F21">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hodnoty</w:t>
            </w:r>
            <w:r w:rsidRPr="005C6B03">
              <w:rPr>
                <w:rFonts w:ascii="Arial" w:hAnsi="Arial" w:cs="Arial"/>
                <w:i/>
                <w:snapToGrid w:val="0"/>
                <w:color w:val="000000"/>
                <w:sz w:val="22"/>
                <w:szCs w:val="22"/>
                <w:highlight w:val="lightGray"/>
              </w:rPr>
              <w:t>]</w:t>
            </w:r>
          </w:p>
        </w:tc>
      </w:tr>
      <w:tr w:rsidR="00CF6F21" w14:paraId="2B1940E9" w14:textId="77777777" w:rsidTr="00E71317">
        <w:tc>
          <w:tcPr>
            <w:tcW w:w="5566" w:type="dxa"/>
          </w:tcPr>
          <w:p w14:paraId="253673D1"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Doplňující výbava</w:t>
            </w:r>
          </w:p>
        </w:tc>
        <w:tc>
          <w:tcPr>
            <w:tcW w:w="2553" w:type="dxa"/>
          </w:tcPr>
          <w:p w14:paraId="3505DCBD"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Zátěžový odpor pro  druhé jádro zapojené do otevřeného trojúhelníku / VT guard</w:t>
            </w:r>
          </w:p>
        </w:tc>
        <w:tc>
          <w:tcPr>
            <w:tcW w:w="1975" w:type="dxa"/>
          </w:tcPr>
          <w:p w14:paraId="3CF200E6"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zařízení</w:t>
            </w:r>
            <w:r w:rsidRPr="005C6B03">
              <w:rPr>
                <w:rFonts w:ascii="Arial" w:hAnsi="Arial" w:cs="Arial"/>
                <w:i/>
                <w:snapToGrid w:val="0"/>
                <w:color w:val="000000"/>
                <w:sz w:val="22"/>
                <w:szCs w:val="22"/>
                <w:highlight w:val="lightGray"/>
              </w:rPr>
              <w:t>]</w:t>
            </w:r>
          </w:p>
        </w:tc>
      </w:tr>
      <w:tr w:rsidR="00CF6F21" w14:paraId="24A666FB" w14:textId="77777777" w:rsidTr="00E71317">
        <w:tc>
          <w:tcPr>
            <w:tcW w:w="5566" w:type="dxa"/>
          </w:tcPr>
          <w:p w14:paraId="02DBFDD2"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Typové označení</w:t>
            </w:r>
          </w:p>
        </w:tc>
        <w:tc>
          <w:tcPr>
            <w:tcW w:w="2553" w:type="dxa"/>
          </w:tcPr>
          <w:p w14:paraId="4CA5063A" w14:textId="77777777" w:rsidR="00CF6F21" w:rsidRPr="000C5B4B" w:rsidRDefault="00CF6F21" w:rsidP="00CF6F21">
            <w:pPr>
              <w:spacing w:before="60"/>
              <w:jc w:val="both"/>
              <w:rPr>
                <w:rFonts w:ascii="Arial" w:hAnsi="Arial" w:cs="Arial"/>
                <w:noProof/>
                <w:color w:val="4472C4" w:themeColor="accent1"/>
                <w:sz w:val="22"/>
                <w:szCs w:val="22"/>
              </w:rPr>
            </w:pPr>
          </w:p>
        </w:tc>
        <w:tc>
          <w:tcPr>
            <w:tcW w:w="1975" w:type="dxa"/>
          </w:tcPr>
          <w:p w14:paraId="71ECCDF7"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rsidRPr="00AA5DC8" w14:paraId="3188A54E" w14:textId="77777777" w:rsidTr="00E71317">
        <w:trPr>
          <w:trHeight w:val="365"/>
        </w:trPr>
        <w:tc>
          <w:tcPr>
            <w:tcW w:w="10094" w:type="dxa"/>
            <w:gridSpan w:val="3"/>
            <w:vAlign w:val="center"/>
          </w:tcPr>
          <w:p w14:paraId="1EC9748A" w14:textId="77777777" w:rsidR="00CF6F21" w:rsidRPr="000C5B4B" w:rsidRDefault="00CF6F21" w:rsidP="00CF6F21">
            <w:pPr>
              <w:rPr>
                <w:rFonts w:ascii="Arial" w:hAnsi="Arial" w:cs="Arial"/>
                <w:noProof/>
                <w:color w:val="4472C4" w:themeColor="accent1"/>
                <w:sz w:val="22"/>
                <w:szCs w:val="22"/>
              </w:rPr>
            </w:pPr>
            <w:r w:rsidRPr="000C5B4B">
              <w:rPr>
                <w:rFonts w:ascii="Arial" w:hAnsi="Arial" w:cs="Arial"/>
                <w:noProof/>
                <w:color w:val="4472C4" w:themeColor="accent1"/>
              </w:rPr>
              <w:t>Pole měření</w:t>
            </w:r>
          </w:p>
        </w:tc>
      </w:tr>
      <w:tr w:rsidR="00CF6F21" w14:paraId="7666981B" w14:textId="77777777" w:rsidTr="00E71317">
        <w:trPr>
          <w:trHeight w:val="300"/>
        </w:trPr>
        <w:tc>
          <w:tcPr>
            <w:tcW w:w="10094" w:type="dxa"/>
            <w:gridSpan w:val="3"/>
            <w:vAlign w:val="center"/>
          </w:tcPr>
          <w:p w14:paraId="623A6CA3" w14:textId="77777777" w:rsidR="00CF6F21" w:rsidRPr="000C5B4B" w:rsidRDefault="00CF6F21" w:rsidP="00CF6F21">
            <w:pPr>
              <w:rPr>
                <w:rFonts w:ascii="Arial" w:hAnsi="Arial" w:cs="Arial"/>
                <w:noProof/>
                <w:color w:val="4472C4" w:themeColor="accent1"/>
                <w:sz w:val="22"/>
                <w:szCs w:val="22"/>
              </w:rPr>
            </w:pPr>
            <w:r w:rsidRPr="000C5B4B">
              <w:rPr>
                <w:rFonts w:ascii="Arial" w:hAnsi="Arial" w:cs="Arial"/>
                <w:noProof/>
                <w:color w:val="4472C4" w:themeColor="accent1"/>
              </w:rPr>
              <w:t>Přístrojový transformátor napětí (3x)</w:t>
            </w:r>
          </w:p>
        </w:tc>
      </w:tr>
      <w:tr w:rsidR="00CF6F21" w14:paraId="7652BFB4" w14:textId="77777777" w:rsidTr="00E71317">
        <w:tc>
          <w:tcPr>
            <w:tcW w:w="5566" w:type="dxa"/>
          </w:tcPr>
          <w:p w14:paraId="58E63D6B"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Napěťový rozsah</w:t>
            </w:r>
          </w:p>
        </w:tc>
        <w:tc>
          <w:tcPr>
            <w:tcW w:w="2553" w:type="dxa"/>
          </w:tcPr>
          <w:p w14:paraId="13CF0438" w14:textId="7777777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22/</w:t>
            </w:r>
            <w:r w:rsidRPr="000C5B4B">
              <w:rPr>
                <w:rFonts w:ascii="Arial" w:hAnsi="Arial" w:cs="Arial"/>
                <w:noProof/>
                <w:color w:val="4472C4" w:themeColor="accent1"/>
              </w:rPr>
              <w:t>3 / 0,1/</w:t>
            </w:r>
            <w:r w:rsidRPr="000C5B4B">
              <w:rPr>
                <w:rFonts w:ascii="Arial" w:hAnsi="Arial" w:cs="Arial"/>
                <w:noProof/>
                <w:color w:val="4472C4" w:themeColor="accent1"/>
              </w:rPr>
              <w:t>3 / 0,1/3 kV</w:t>
            </w:r>
          </w:p>
        </w:tc>
        <w:tc>
          <w:tcPr>
            <w:tcW w:w="1975" w:type="dxa"/>
          </w:tcPr>
          <w:p w14:paraId="07E1A3BA" w14:textId="77777777" w:rsidR="00CF6F21" w:rsidRDefault="00CF6F21" w:rsidP="00CF6F21">
            <w:r w:rsidRPr="001E0C55">
              <w:rPr>
                <w:rFonts w:ascii="Arial" w:hAnsi="Arial" w:cs="Arial"/>
                <w:i/>
                <w:snapToGrid w:val="0"/>
                <w:color w:val="000000"/>
                <w:sz w:val="22"/>
                <w:szCs w:val="22"/>
                <w:highlight w:val="lightGray"/>
              </w:rPr>
              <w:t>[ANO/NE]</w:t>
            </w:r>
          </w:p>
        </w:tc>
      </w:tr>
      <w:tr w:rsidR="00CF6F21" w14:paraId="5E01FD92" w14:textId="77777777" w:rsidTr="00E71317">
        <w:tc>
          <w:tcPr>
            <w:tcW w:w="5566" w:type="dxa"/>
          </w:tcPr>
          <w:p w14:paraId="5F9151E0"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Výkony jader</w:t>
            </w:r>
          </w:p>
        </w:tc>
        <w:tc>
          <w:tcPr>
            <w:tcW w:w="2553" w:type="dxa"/>
          </w:tcPr>
          <w:p w14:paraId="64FEF762" w14:textId="77777777" w:rsidR="00CF6F21" w:rsidRPr="000C5B4B" w:rsidRDefault="00CF6F21" w:rsidP="00CF6F21">
            <w:pPr>
              <w:jc w:val="both"/>
              <w:rPr>
                <w:rFonts w:ascii="Arial" w:hAnsi="Arial" w:cs="Arial"/>
                <w:noProof/>
                <w:color w:val="4472C4" w:themeColor="accent1"/>
                <w:sz w:val="22"/>
                <w:szCs w:val="22"/>
              </w:rPr>
            </w:pPr>
          </w:p>
        </w:tc>
        <w:tc>
          <w:tcPr>
            <w:tcW w:w="1975" w:type="dxa"/>
          </w:tcPr>
          <w:p w14:paraId="246551DB" w14:textId="77777777" w:rsidR="00CF6F21" w:rsidRPr="005C6B03" w:rsidRDefault="00CF6F21" w:rsidP="00CF6F21">
            <w:pPr>
              <w:tabs>
                <w:tab w:val="left" w:pos="284"/>
              </w:tabs>
              <w:spacing w:before="80"/>
              <w:jc w:val="both"/>
              <w:rPr>
                <w:rFonts w:ascii="Arial" w:hAnsi="Arial" w:cs="Arial"/>
                <w:i/>
                <w:snapToGrid w:val="0"/>
                <w:color w:val="000000"/>
                <w:sz w:val="22"/>
                <w:szCs w:val="22"/>
                <w:highlight w:val="lightGray"/>
              </w:rPr>
            </w:pPr>
          </w:p>
        </w:tc>
      </w:tr>
      <w:tr w:rsidR="00CF6F21" w14:paraId="42AE15DF" w14:textId="77777777" w:rsidTr="00E71317">
        <w:tc>
          <w:tcPr>
            <w:tcW w:w="5566" w:type="dxa"/>
          </w:tcPr>
          <w:p w14:paraId="0D69C107" w14:textId="77777777" w:rsidR="00CF6F21" w:rsidRPr="000C5B4B" w:rsidRDefault="00CF6F21" w:rsidP="00CF6F21">
            <w:pPr>
              <w:pStyle w:val="Odstavecseseznamem"/>
              <w:numPr>
                <w:ilvl w:val="0"/>
                <w:numId w:val="3"/>
              </w:numPr>
              <w:tabs>
                <w:tab w:val="left" w:pos="4678"/>
              </w:tabs>
              <w:spacing w:before="60"/>
              <w:ind w:left="567" w:hanging="283"/>
              <w:jc w:val="both"/>
              <w:rPr>
                <w:rFonts w:ascii="Arial" w:hAnsi="Arial" w:cs="Arial"/>
                <w:noProof/>
                <w:color w:val="4472C4" w:themeColor="accent1"/>
                <w:sz w:val="22"/>
                <w:szCs w:val="22"/>
              </w:rPr>
            </w:pPr>
            <w:r w:rsidRPr="000C5B4B">
              <w:rPr>
                <w:rFonts w:ascii="Arial" w:hAnsi="Arial" w:cs="Arial"/>
                <w:noProof/>
                <w:color w:val="4472C4" w:themeColor="accent1"/>
                <w:sz w:val="22"/>
                <w:szCs w:val="22"/>
              </w:rPr>
              <w:lastRenderedPageBreak/>
              <w:t>jádro Tp/Pn</w:t>
            </w:r>
          </w:p>
        </w:tc>
        <w:tc>
          <w:tcPr>
            <w:tcW w:w="2553" w:type="dxa"/>
          </w:tcPr>
          <w:p w14:paraId="2D1EEE1B"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Cl.0,5 / 10 až 30 VA</w:t>
            </w:r>
          </w:p>
        </w:tc>
        <w:tc>
          <w:tcPr>
            <w:tcW w:w="1975" w:type="dxa"/>
          </w:tcPr>
          <w:p w14:paraId="16A13D01" w14:textId="77777777" w:rsidR="00CF6F21" w:rsidRDefault="00CF6F21" w:rsidP="00CF6F21">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hodnoty</w:t>
            </w:r>
            <w:r w:rsidRPr="005C6B03">
              <w:rPr>
                <w:rFonts w:ascii="Arial" w:hAnsi="Arial" w:cs="Arial"/>
                <w:i/>
                <w:snapToGrid w:val="0"/>
                <w:color w:val="000000"/>
                <w:sz w:val="22"/>
                <w:szCs w:val="22"/>
                <w:highlight w:val="lightGray"/>
              </w:rPr>
              <w:t>]</w:t>
            </w:r>
          </w:p>
        </w:tc>
      </w:tr>
      <w:tr w:rsidR="00CF6F21" w14:paraId="157ED0F4" w14:textId="77777777" w:rsidTr="00E71317">
        <w:tc>
          <w:tcPr>
            <w:tcW w:w="5566" w:type="dxa"/>
          </w:tcPr>
          <w:p w14:paraId="2B89E2EE" w14:textId="77777777" w:rsidR="00CF6F21" w:rsidRPr="000C5B4B" w:rsidRDefault="00CF6F21" w:rsidP="00CF6F21">
            <w:pPr>
              <w:pStyle w:val="Odstavecseseznamem"/>
              <w:numPr>
                <w:ilvl w:val="0"/>
                <w:numId w:val="3"/>
              </w:numPr>
              <w:tabs>
                <w:tab w:val="left" w:pos="4678"/>
              </w:tabs>
              <w:spacing w:before="60"/>
              <w:ind w:left="567" w:hanging="283"/>
              <w:jc w:val="both"/>
              <w:rPr>
                <w:rFonts w:ascii="Arial" w:hAnsi="Arial" w:cs="Arial"/>
                <w:noProof/>
                <w:color w:val="4472C4" w:themeColor="accent1"/>
                <w:sz w:val="22"/>
                <w:szCs w:val="22"/>
              </w:rPr>
            </w:pPr>
            <w:r w:rsidRPr="000C5B4B">
              <w:rPr>
                <w:rFonts w:ascii="Arial" w:hAnsi="Arial" w:cs="Arial"/>
                <w:noProof/>
                <w:color w:val="4472C4" w:themeColor="accent1"/>
                <w:sz w:val="22"/>
                <w:szCs w:val="22"/>
              </w:rPr>
              <w:t>jádro</w:t>
            </w:r>
          </w:p>
        </w:tc>
        <w:tc>
          <w:tcPr>
            <w:tcW w:w="2553" w:type="dxa"/>
          </w:tcPr>
          <w:p w14:paraId="63D392E9"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3P / 10 až 30 VA</w:t>
            </w:r>
          </w:p>
        </w:tc>
        <w:tc>
          <w:tcPr>
            <w:tcW w:w="1975" w:type="dxa"/>
          </w:tcPr>
          <w:p w14:paraId="46B7D54D" w14:textId="77777777" w:rsidR="00CF6F21" w:rsidRDefault="00CF6F21" w:rsidP="00CF6F21">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hodnoty</w:t>
            </w:r>
            <w:r w:rsidRPr="005C6B03">
              <w:rPr>
                <w:rFonts w:ascii="Arial" w:hAnsi="Arial" w:cs="Arial"/>
                <w:i/>
                <w:snapToGrid w:val="0"/>
                <w:color w:val="000000"/>
                <w:sz w:val="22"/>
                <w:szCs w:val="22"/>
                <w:highlight w:val="lightGray"/>
              </w:rPr>
              <w:t>]</w:t>
            </w:r>
          </w:p>
        </w:tc>
      </w:tr>
      <w:tr w:rsidR="00CF6F21" w14:paraId="61CAF670" w14:textId="77777777" w:rsidTr="00E71317">
        <w:tc>
          <w:tcPr>
            <w:tcW w:w="5566" w:type="dxa"/>
          </w:tcPr>
          <w:p w14:paraId="3D22DC49"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Doplňující výbava</w:t>
            </w:r>
          </w:p>
        </w:tc>
        <w:tc>
          <w:tcPr>
            <w:tcW w:w="2553" w:type="dxa"/>
          </w:tcPr>
          <w:p w14:paraId="7D69A678"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Zátěžový odpor pro  druhé jádro zapojené do otevřeného trojúhelníku / VT guard</w:t>
            </w:r>
          </w:p>
        </w:tc>
        <w:tc>
          <w:tcPr>
            <w:tcW w:w="1975" w:type="dxa"/>
          </w:tcPr>
          <w:p w14:paraId="59245482" w14:textId="77777777" w:rsidR="00CF6F21" w:rsidRPr="005C6B03"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zařízení</w:t>
            </w:r>
            <w:r w:rsidRPr="005C6B03">
              <w:rPr>
                <w:rFonts w:ascii="Arial" w:hAnsi="Arial" w:cs="Arial"/>
                <w:i/>
                <w:snapToGrid w:val="0"/>
                <w:color w:val="000000"/>
                <w:sz w:val="22"/>
                <w:szCs w:val="22"/>
                <w:highlight w:val="lightGray"/>
              </w:rPr>
              <w:t>]</w:t>
            </w:r>
          </w:p>
        </w:tc>
      </w:tr>
      <w:tr w:rsidR="00CF6F21" w14:paraId="7D2F2538" w14:textId="77777777" w:rsidTr="00E71317">
        <w:tc>
          <w:tcPr>
            <w:tcW w:w="5566" w:type="dxa"/>
          </w:tcPr>
          <w:p w14:paraId="425D0027"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Typové označení</w:t>
            </w:r>
          </w:p>
        </w:tc>
        <w:tc>
          <w:tcPr>
            <w:tcW w:w="2553" w:type="dxa"/>
          </w:tcPr>
          <w:p w14:paraId="04DBAD5E" w14:textId="77777777" w:rsidR="00CF6F21" w:rsidRPr="000C5B4B" w:rsidRDefault="00CF6F21" w:rsidP="00CF6F21">
            <w:pPr>
              <w:spacing w:before="60"/>
              <w:jc w:val="both"/>
              <w:rPr>
                <w:rFonts w:ascii="Arial" w:hAnsi="Arial" w:cs="Arial"/>
                <w:noProof/>
                <w:color w:val="4472C4" w:themeColor="accent1"/>
                <w:sz w:val="22"/>
                <w:szCs w:val="22"/>
              </w:rPr>
            </w:pPr>
          </w:p>
        </w:tc>
        <w:tc>
          <w:tcPr>
            <w:tcW w:w="1975" w:type="dxa"/>
          </w:tcPr>
          <w:p w14:paraId="7A96906A" w14:textId="77777777" w:rsidR="00CF6F21" w:rsidRPr="00BB2245" w:rsidRDefault="00CF6F21" w:rsidP="00CF6F21">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CF6F21" w14:paraId="529E2766" w14:textId="77777777" w:rsidTr="00E71317">
        <w:trPr>
          <w:trHeight w:val="353"/>
        </w:trPr>
        <w:tc>
          <w:tcPr>
            <w:tcW w:w="10094" w:type="dxa"/>
            <w:gridSpan w:val="3"/>
            <w:vAlign w:val="center"/>
          </w:tcPr>
          <w:p w14:paraId="14B3D925" w14:textId="77777777" w:rsidR="00CF6F21" w:rsidRPr="000C5B4B" w:rsidRDefault="00CF6F21" w:rsidP="00CF6F21">
            <w:pPr>
              <w:rPr>
                <w:rFonts w:ascii="Arial" w:hAnsi="Arial" w:cs="Arial"/>
                <w:noProof/>
                <w:color w:val="4472C4" w:themeColor="accent1"/>
                <w:sz w:val="22"/>
                <w:szCs w:val="22"/>
              </w:rPr>
            </w:pPr>
            <w:r w:rsidRPr="000C5B4B">
              <w:rPr>
                <w:rFonts w:ascii="Arial" w:hAnsi="Arial" w:cs="Arial"/>
                <w:noProof/>
                <w:color w:val="4472C4" w:themeColor="accent1"/>
              </w:rPr>
              <w:t>Přístrojový transformátor napětí  2 pólový (L1-L3) pro zajištění vlastní spotřeby</w:t>
            </w:r>
          </w:p>
        </w:tc>
      </w:tr>
      <w:tr w:rsidR="00CF6F21" w14:paraId="63A0DA7E" w14:textId="77777777" w:rsidTr="00E71317">
        <w:tc>
          <w:tcPr>
            <w:tcW w:w="5566" w:type="dxa"/>
          </w:tcPr>
          <w:p w14:paraId="185A4E6C"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Napěťový rozsah</w:t>
            </w:r>
          </w:p>
        </w:tc>
        <w:tc>
          <w:tcPr>
            <w:tcW w:w="2553" w:type="dxa"/>
          </w:tcPr>
          <w:p w14:paraId="5B7F3AF5" w14:textId="7777777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22 / 0,23 kV</w:t>
            </w:r>
          </w:p>
        </w:tc>
        <w:tc>
          <w:tcPr>
            <w:tcW w:w="1975" w:type="dxa"/>
          </w:tcPr>
          <w:p w14:paraId="3B05ABE9" w14:textId="77777777" w:rsidR="00CF6F21" w:rsidRDefault="00CF6F21" w:rsidP="00CF6F21">
            <w:r w:rsidRPr="001E0C55">
              <w:rPr>
                <w:rFonts w:ascii="Arial" w:hAnsi="Arial" w:cs="Arial"/>
                <w:i/>
                <w:snapToGrid w:val="0"/>
                <w:color w:val="000000"/>
                <w:sz w:val="22"/>
                <w:szCs w:val="22"/>
                <w:highlight w:val="lightGray"/>
              </w:rPr>
              <w:t>[ANO/NE]</w:t>
            </w:r>
          </w:p>
        </w:tc>
      </w:tr>
      <w:tr w:rsidR="00CF6F21" w14:paraId="644FF6A7" w14:textId="77777777" w:rsidTr="00E71317">
        <w:tc>
          <w:tcPr>
            <w:tcW w:w="5566" w:type="dxa"/>
          </w:tcPr>
          <w:p w14:paraId="2CEAED3D"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Výkony jader</w:t>
            </w:r>
          </w:p>
        </w:tc>
        <w:tc>
          <w:tcPr>
            <w:tcW w:w="2553" w:type="dxa"/>
          </w:tcPr>
          <w:p w14:paraId="4B9C125A" w14:textId="0D99BBAD"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Min. 2000 VA</w:t>
            </w:r>
          </w:p>
        </w:tc>
        <w:tc>
          <w:tcPr>
            <w:tcW w:w="1975" w:type="dxa"/>
          </w:tcPr>
          <w:p w14:paraId="3D78F4B1" w14:textId="09DF851D" w:rsidR="00CF6F21" w:rsidRDefault="00CF6F21" w:rsidP="00CF6F21">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vyplní hodnoty</w:t>
            </w:r>
            <w:r w:rsidRPr="005C6B03">
              <w:rPr>
                <w:rFonts w:ascii="Arial" w:hAnsi="Arial" w:cs="Arial"/>
                <w:i/>
                <w:snapToGrid w:val="0"/>
                <w:color w:val="000000"/>
                <w:sz w:val="22"/>
                <w:szCs w:val="22"/>
                <w:highlight w:val="lightGray"/>
              </w:rPr>
              <w:t>]</w:t>
            </w:r>
          </w:p>
        </w:tc>
      </w:tr>
      <w:tr w:rsidR="00CF6F21" w14:paraId="04BABDAC" w14:textId="77777777" w:rsidTr="00E71317">
        <w:tc>
          <w:tcPr>
            <w:tcW w:w="5566" w:type="dxa"/>
          </w:tcPr>
          <w:p w14:paraId="6AB64207" w14:textId="7777777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Pojistka</w:t>
            </w:r>
          </w:p>
        </w:tc>
        <w:tc>
          <w:tcPr>
            <w:tcW w:w="2553" w:type="dxa"/>
          </w:tcPr>
          <w:p w14:paraId="6D0FECD1" w14:textId="7777777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ANO</w:t>
            </w:r>
          </w:p>
        </w:tc>
        <w:tc>
          <w:tcPr>
            <w:tcW w:w="1975" w:type="dxa"/>
          </w:tcPr>
          <w:p w14:paraId="16FD0BCF" w14:textId="77777777" w:rsidR="00CF6F21" w:rsidRPr="001E0C55" w:rsidRDefault="00CF6F21" w:rsidP="00CF6F21">
            <w:pPr>
              <w:rPr>
                <w:rFonts w:ascii="Arial" w:hAnsi="Arial" w:cs="Arial"/>
                <w:i/>
                <w:snapToGrid w:val="0"/>
                <w:color w:val="000000"/>
                <w:highlight w:val="lightGray"/>
              </w:rPr>
            </w:pPr>
            <w:r w:rsidRPr="001E0C55">
              <w:rPr>
                <w:rFonts w:ascii="Arial" w:hAnsi="Arial" w:cs="Arial"/>
                <w:i/>
                <w:snapToGrid w:val="0"/>
                <w:color w:val="000000"/>
                <w:sz w:val="22"/>
                <w:szCs w:val="22"/>
                <w:highlight w:val="lightGray"/>
              </w:rPr>
              <w:t>[ANO/NE]</w:t>
            </w:r>
          </w:p>
        </w:tc>
      </w:tr>
      <w:tr w:rsidR="00CF6F21" w14:paraId="61F4E5A5" w14:textId="77777777" w:rsidTr="00E71317">
        <w:tc>
          <w:tcPr>
            <w:tcW w:w="5566" w:type="dxa"/>
          </w:tcPr>
          <w:p w14:paraId="27ECA627" w14:textId="2F832F14"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Nejvyšší napětí soustavy                  </w:t>
            </w:r>
          </w:p>
        </w:tc>
        <w:tc>
          <w:tcPr>
            <w:tcW w:w="2553" w:type="dxa"/>
          </w:tcPr>
          <w:p w14:paraId="3CAEDE4A" w14:textId="56B1E05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24/25 kV</w:t>
            </w:r>
          </w:p>
        </w:tc>
        <w:tc>
          <w:tcPr>
            <w:tcW w:w="1975" w:type="dxa"/>
          </w:tcPr>
          <w:p w14:paraId="1B929899" w14:textId="6B414AB7"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22CB17B8" w14:textId="77777777" w:rsidTr="00E71317">
        <w:tc>
          <w:tcPr>
            <w:tcW w:w="5566" w:type="dxa"/>
          </w:tcPr>
          <w:p w14:paraId="077BE2F0" w14:textId="00F84DCA"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Zkušební napětí střídavé  </w:t>
            </w:r>
          </w:p>
        </w:tc>
        <w:tc>
          <w:tcPr>
            <w:tcW w:w="2553" w:type="dxa"/>
          </w:tcPr>
          <w:p w14:paraId="36BDD42D" w14:textId="50CCEC3D"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50 kV</w:t>
            </w:r>
          </w:p>
        </w:tc>
        <w:tc>
          <w:tcPr>
            <w:tcW w:w="1975" w:type="dxa"/>
          </w:tcPr>
          <w:p w14:paraId="2B8184A9" w14:textId="42DC4E75"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6114A218" w14:textId="77777777" w:rsidTr="00E71317">
        <w:tc>
          <w:tcPr>
            <w:tcW w:w="5566" w:type="dxa"/>
          </w:tcPr>
          <w:p w14:paraId="5E3EBCD1" w14:textId="608FC04B"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Zkušební napětí impulsní           </w:t>
            </w:r>
          </w:p>
        </w:tc>
        <w:tc>
          <w:tcPr>
            <w:tcW w:w="2553" w:type="dxa"/>
          </w:tcPr>
          <w:p w14:paraId="27DE986F" w14:textId="05D0E44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125 kV</w:t>
            </w:r>
          </w:p>
        </w:tc>
        <w:tc>
          <w:tcPr>
            <w:tcW w:w="1975" w:type="dxa"/>
          </w:tcPr>
          <w:p w14:paraId="218AB37E" w14:textId="18BAC1A3"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72404606" w14:textId="77777777" w:rsidTr="00E71317">
        <w:tc>
          <w:tcPr>
            <w:tcW w:w="5566" w:type="dxa"/>
          </w:tcPr>
          <w:p w14:paraId="5A0A1D99" w14:textId="39D221E7"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Jmenovité primární napětí    </w:t>
            </w:r>
          </w:p>
        </w:tc>
        <w:tc>
          <w:tcPr>
            <w:tcW w:w="2553" w:type="dxa"/>
          </w:tcPr>
          <w:p w14:paraId="511E68D9" w14:textId="4D6B77E7"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22 kV</w:t>
            </w:r>
          </w:p>
        </w:tc>
        <w:tc>
          <w:tcPr>
            <w:tcW w:w="1975" w:type="dxa"/>
          </w:tcPr>
          <w:p w14:paraId="16A926C0" w14:textId="4FA3499B"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57BBDE77" w14:textId="77777777" w:rsidTr="00E71317">
        <w:tc>
          <w:tcPr>
            <w:tcW w:w="5566" w:type="dxa"/>
          </w:tcPr>
          <w:p w14:paraId="2A3628EE" w14:textId="2EE3C2B8"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Jmenovité napětí sekundární</w:t>
            </w:r>
          </w:p>
        </w:tc>
        <w:tc>
          <w:tcPr>
            <w:tcW w:w="2553" w:type="dxa"/>
          </w:tcPr>
          <w:p w14:paraId="7ACCEF9A" w14:textId="72B1D299"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230 V</w:t>
            </w:r>
          </w:p>
        </w:tc>
        <w:tc>
          <w:tcPr>
            <w:tcW w:w="1975" w:type="dxa"/>
          </w:tcPr>
          <w:p w14:paraId="2310D4AE" w14:textId="464B8C69"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5E54DB6F" w14:textId="77777777" w:rsidTr="00E71317">
        <w:tc>
          <w:tcPr>
            <w:tcW w:w="5566" w:type="dxa"/>
          </w:tcPr>
          <w:p w14:paraId="530FB1CD" w14:textId="2AE93BE8"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Jmenovitý kmitočet</w:t>
            </w:r>
          </w:p>
        </w:tc>
        <w:tc>
          <w:tcPr>
            <w:tcW w:w="2553" w:type="dxa"/>
          </w:tcPr>
          <w:p w14:paraId="1C24D952" w14:textId="50AC04BA"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50 Hz</w:t>
            </w:r>
          </w:p>
        </w:tc>
        <w:tc>
          <w:tcPr>
            <w:tcW w:w="1975" w:type="dxa"/>
          </w:tcPr>
          <w:p w14:paraId="4CB1DC14" w14:textId="5B566E76"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CF6F21" w14:paraId="78AA8A51" w14:textId="77777777" w:rsidTr="00E71317">
        <w:tc>
          <w:tcPr>
            <w:tcW w:w="5566" w:type="dxa"/>
          </w:tcPr>
          <w:p w14:paraId="2EF4AAA6" w14:textId="723E3E6A"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 xml:space="preserve">Napětí nakrátko         </w:t>
            </w:r>
          </w:p>
        </w:tc>
        <w:tc>
          <w:tcPr>
            <w:tcW w:w="2553" w:type="dxa"/>
          </w:tcPr>
          <w:p w14:paraId="7B436EF4" w14:textId="58ED6975"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4-5 %</w:t>
            </w:r>
          </w:p>
        </w:tc>
        <w:tc>
          <w:tcPr>
            <w:tcW w:w="1975" w:type="dxa"/>
          </w:tcPr>
          <w:p w14:paraId="65047FDF" w14:textId="03EBE741" w:rsidR="00CF6F21" w:rsidRPr="001E0C55" w:rsidRDefault="00CF6F21" w:rsidP="00CF6F21">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-účastník vyplní hodnoty</w:t>
            </w:r>
            <w:r w:rsidRPr="005C6B03">
              <w:rPr>
                <w:rFonts w:ascii="Arial" w:hAnsi="Arial" w:cs="Arial"/>
                <w:i/>
                <w:snapToGrid w:val="0"/>
                <w:color w:val="000000"/>
                <w:sz w:val="22"/>
                <w:szCs w:val="22"/>
                <w:highlight w:val="lightGray"/>
              </w:rPr>
              <w:t>]</w:t>
            </w:r>
          </w:p>
        </w:tc>
      </w:tr>
      <w:tr w:rsidR="00CF6F21" w14:paraId="1DEE36BB" w14:textId="77777777" w:rsidTr="00E71317">
        <w:tc>
          <w:tcPr>
            <w:tcW w:w="5566" w:type="dxa"/>
          </w:tcPr>
          <w:p w14:paraId="510B9F31" w14:textId="35B5ED72" w:rsidR="00CF6F21" w:rsidRPr="000C5B4B" w:rsidRDefault="00CF6F21" w:rsidP="00CF6F21">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Integrované jištění na hladině vyššího napětí</w:t>
            </w:r>
          </w:p>
        </w:tc>
        <w:tc>
          <w:tcPr>
            <w:tcW w:w="2553" w:type="dxa"/>
          </w:tcPr>
          <w:p w14:paraId="45E70B31" w14:textId="6EA0AE38" w:rsidR="00CF6F21" w:rsidRPr="000C5B4B" w:rsidRDefault="00CF6F21" w:rsidP="00CF6F21">
            <w:pPr>
              <w:jc w:val="both"/>
              <w:rPr>
                <w:rFonts w:ascii="Arial" w:hAnsi="Arial" w:cs="Arial"/>
                <w:noProof/>
                <w:color w:val="4472C4" w:themeColor="accent1"/>
                <w:sz w:val="22"/>
                <w:szCs w:val="22"/>
              </w:rPr>
            </w:pPr>
            <w:r w:rsidRPr="000C5B4B">
              <w:rPr>
                <w:rFonts w:ascii="Arial" w:hAnsi="Arial" w:cs="Arial"/>
                <w:noProof/>
                <w:color w:val="4472C4" w:themeColor="accent1"/>
              </w:rPr>
              <w:t>ANO</w:t>
            </w:r>
          </w:p>
        </w:tc>
        <w:tc>
          <w:tcPr>
            <w:tcW w:w="1975" w:type="dxa"/>
          </w:tcPr>
          <w:p w14:paraId="4BA54253" w14:textId="4A5AAA12" w:rsidR="00CF6F21" w:rsidRPr="001E0C55" w:rsidRDefault="00CF6F21" w:rsidP="00CF6F21">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E71317" w14:paraId="2E72448F" w14:textId="77777777" w:rsidTr="00E71317">
        <w:tc>
          <w:tcPr>
            <w:tcW w:w="5566" w:type="dxa"/>
          </w:tcPr>
          <w:p w14:paraId="7F8E712F" w14:textId="0B3078EE"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Kulové zkratovací body (průměr 20 mm) pro připojení zkratovací soupravy</w:t>
            </w:r>
          </w:p>
        </w:tc>
        <w:tc>
          <w:tcPr>
            <w:tcW w:w="2553" w:type="dxa"/>
          </w:tcPr>
          <w:p w14:paraId="16991FC6" w14:textId="0D836B28" w:rsidR="00E71317" w:rsidRPr="000C5B4B" w:rsidRDefault="00E71317" w:rsidP="00E71317">
            <w:pPr>
              <w:jc w:val="both"/>
              <w:rPr>
                <w:rFonts w:ascii="Arial" w:hAnsi="Arial" w:cs="Arial"/>
                <w:noProof/>
                <w:color w:val="4472C4" w:themeColor="accent1"/>
                <w:sz w:val="22"/>
                <w:szCs w:val="22"/>
              </w:rPr>
            </w:pPr>
            <w:r w:rsidRPr="000C5B4B">
              <w:rPr>
                <w:rFonts w:ascii="Arial" w:hAnsi="Arial" w:cs="Arial"/>
                <w:noProof/>
                <w:color w:val="4472C4" w:themeColor="accent1"/>
              </w:rPr>
              <w:t>ANO</w:t>
            </w:r>
          </w:p>
        </w:tc>
        <w:tc>
          <w:tcPr>
            <w:tcW w:w="1975" w:type="dxa"/>
          </w:tcPr>
          <w:p w14:paraId="0B64A09C" w14:textId="05B293C9" w:rsidR="00E71317" w:rsidRPr="006F0060" w:rsidRDefault="00E71317" w:rsidP="00E71317">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E71317" w14:paraId="1CA093DB" w14:textId="77777777" w:rsidTr="00E71317">
        <w:tc>
          <w:tcPr>
            <w:tcW w:w="5566" w:type="dxa"/>
          </w:tcPr>
          <w:p w14:paraId="26C01AC1" w14:textId="74186B66"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Zařízení  pro omezení ferorezonance</w:t>
            </w:r>
          </w:p>
        </w:tc>
        <w:tc>
          <w:tcPr>
            <w:tcW w:w="2553" w:type="dxa"/>
          </w:tcPr>
          <w:p w14:paraId="32CF2CB7" w14:textId="7E405DA5" w:rsidR="00E71317" w:rsidRPr="000C5B4B" w:rsidRDefault="00E71317" w:rsidP="00E71317">
            <w:pPr>
              <w:jc w:val="both"/>
              <w:rPr>
                <w:rFonts w:ascii="Arial" w:hAnsi="Arial" w:cs="Arial"/>
                <w:noProof/>
                <w:color w:val="4472C4" w:themeColor="accent1"/>
                <w:sz w:val="22"/>
                <w:szCs w:val="22"/>
              </w:rPr>
            </w:pPr>
            <w:r w:rsidRPr="000C5B4B">
              <w:rPr>
                <w:rFonts w:ascii="Arial" w:hAnsi="Arial" w:cs="Arial"/>
                <w:noProof/>
                <w:color w:val="4472C4" w:themeColor="accent1"/>
              </w:rPr>
              <w:t>ANO</w:t>
            </w:r>
          </w:p>
        </w:tc>
        <w:tc>
          <w:tcPr>
            <w:tcW w:w="1975" w:type="dxa"/>
          </w:tcPr>
          <w:p w14:paraId="50F330B6" w14:textId="2AC6F624" w:rsidR="00E71317" w:rsidRPr="001E0C55" w:rsidRDefault="00E71317" w:rsidP="00E71317">
            <w:pPr>
              <w:rPr>
                <w:rFonts w:ascii="Arial" w:hAnsi="Arial" w:cs="Arial"/>
                <w:i/>
                <w:snapToGrid w:val="0"/>
                <w:color w:val="000000"/>
                <w:highlight w:val="lightGray"/>
              </w:rPr>
            </w:pPr>
            <w:r w:rsidRPr="006F0060">
              <w:rPr>
                <w:rFonts w:ascii="Arial" w:hAnsi="Arial" w:cs="Arial"/>
                <w:i/>
                <w:snapToGrid w:val="0"/>
                <w:color w:val="000000"/>
                <w:sz w:val="22"/>
                <w:szCs w:val="22"/>
                <w:highlight w:val="lightGray"/>
              </w:rPr>
              <w:t>[ANO/NE]</w:t>
            </w:r>
          </w:p>
        </w:tc>
      </w:tr>
      <w:tr w:rsidR="00E71317" w14:paraId="330E2B75" w14:textId="77777777" w:rsidTr="00E71317">
        <w:tc>
          <w:tcPr>
            <w:tcW w:w="5566" w:type="dxa"/>
          </w:tcPr>
          <w:p w14:paraId="0B0B2F2D" w14:textId="77777777" w:rsidR="00E71317" w:rsidRPr="00DD04B3" w:rsidRDefault="00E71317" w:rsidP="00E71317">
            <w:pPr>
              <w:tabs>
                <w:tab w:val="left" w:pos="4678"/>
              </w:tabs>
              <w:spacing w:before="60"/>
              <w:jc w:val="both"/>
              <w:rPr>
                <w:rFonts w:ascii="Arial" w:hAnsi="Arial" w:cs="Arial"/>
                <w:snapToGrid w:val="0"/>
                <w:color w:val="000000"/>
              </w:rPr>
            </w:pPr>
            <w:r w:rsidRPr="000C5B4B">
              <w:rPr>
                <w:rFonts w:ascii="Arial" w:hAnsi="Arial" w:cs="Arial"/>
                <w:noProof/>
                <w:color w:val="4472C4" w:themeColor="accent1"/>
              </w:rPr>
              <w:t>Typové označení</w:t>
            </w:r>
          </w:p>
        </w:tc>
        <w:tc>
          <w:tcPr>
            <w:tcW w:w="2553" w:type="dxa"/>
          </w:tcPr>
          <w:p w14:paraId="471D93F5" w14:textId="77777777" w:rsidR="00E71317" w:rsidRPr="00DD04B3" w:rsidRDefault="00E71317" w:rsidP="00E71317">
            <w:pPr>
              <w:spacing w:before="60"/>
              <w:jc w:val="both"/>
              <w:rPr>
                <w:rFonts w:ascii="Arial" w:hAnsi="Arial" w:cs="Arial"/>
                <w:snapToGrid w:val="0"/>
                <w:color w:val="000000"/>
              </w:rPr>
            </w:pPr>
          </w:p>
        </w:tc>
        <w:tc>
          <w:tcPr>
            <w:tcW w:w="1975" w:type="dxa"/>
          </w:tcPr>
          <w:p w14:paraId="54C20A33" w14:textId="77777777" w:rsidR="00E71317" w:rsidRPr="00BB2245" w:rsidRDefault="00E71317" w:rsidP="00E71317">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bl>
    <w:p w14:paraId="3F159098" w14:textId="1DE3E4D8" w:rsidR="000832D1" w:rsidRDefault="000832D1" w:rsidP="00EB288F">
      <w:pPr>
        <w:spacing w:after="0"/>
        <w:jc w:val="both"/>
        <w:rPr>
          <w:rFonts w:ascii="Arial" w:eastAsia="Arial" w:hAnsi="Arial" w:cs="Arial"/>
        </w:rPr>
      </w:pPr>
      <w:r w:rsidRPr="728BFAA8">
        <w:rPr>
          <w:rFonts w:ascii="Arial" w:hAnsi="Arial" w:cs="Arial"/>
          <w:highlight w:val="yellow"/>
        </w:rPr>
        <w:t>Doplnění „NE“ u POVINNÝCH kritérií znamená nesplnění technické specifikace a vyloučení z výběrového řízení</w:t>
      </w:r>
      <w:r w:rsidRPr="004E37F0">
        <w:rPr>
          <w:rFonts w:ascii="Arial" w:hAnsi="Arial" w:cs="Arial"/>
          <w:highlight w:val="yellow"/>
        </w:rPr>
        <w:t xml:space="preserve">. V případě doplnění “NE” u NEPOVINNÝCH kritérií neznamená nesplnění technické specifikace. </w:t>
      </w:r>
      <w:r w:rsidRPr="004E37F0">
        <w:rPr>
          <w:rFonts w:ascii="Arial" w:eastAsia="Arial" w:hAnsi="Arial" w:cs="Arial"/>
          <w:highlight w:val="yellow"/>
        </w:rPr>
        <w:t>Avšak v případě označení splnění nepovinného požadavku se stává splnění tohoto požadavku závazné.</w:t>
      </w:r>
    </w:p>
    <w:p w14:paraId="6E33FA5B" w14:textId="77777777" w:rsidR="00677A74" w:rsidRPr="000C5B4B" w:rsidRDefault="00677A74" w:rsidP="000C5B4B">
      <w:pPr>
        <w:spacing w:after="0"/>
        <w:jc w:val="both"/>
        <w:rPr>
          <w:rFonts w:ascii="Arial" w:eastAsia="Arial" w:hAnsi="Arial" w:cs="Arial"/>
        </w:rPr>
      </w:pPr>
    </w:p>
    <w:tbl>
      <w:tblPr>
        <w:tblStyle w:val="Mkatabulky"/>
        <w:tblpPr w:leftFromText="141" w:rightFromText="141" w:vertAnchor="text" w:tblpX="-60" w:tblpY="1"/>
        <w:tblOverlap w:val="never"/>
        <w:tblW w:w="10094" w:type="dxa"/>
        <w:tblLook w:val="04A0" w:firstRow="1" w:lastRow="0" w:firstColumn="1" w:lastColumn="0" w:noHBand="0" w:noVBand="1"/>
      </w:tblPr>
      <w:tblGrid>
        <w:gridCol w:w="5566"/>
        <w:gridCol w:w="2553"/>
        <w:gridCol w:w="1975"/>
      </w:tblGrid>
      <w:tr w:rsidR="00E71317" w14:paraId="16A89480" w14:textId="77777777" w:rsidTr="00E71317">
        <w:trPr>
          <w:trHeight w:val="453"/>
        </w:trPr>
        <w:tc>
          <w:tcPr>
            <w:tcW w:w="10094" w:type="dxa"/>
            <w:gridSpan w:val="3"/>
            <w:vAlign w:val="center"/>
          </w:tcPr>
          <w:p w14:paraId="41A5F4AE" w14:textId="77777777" w:rsidR="00E71317" w:rsidRPr="005053A2" w:rsidRDefault="00E71317" w:rsidP="00E71317">
            <w:pPr>
              <w:rPr>
                <w:rFonts w:ascii="Arial" w:hAnsi="Arial" w:cs="Arial"/>
                <w:b/>
                <w:i/>
                <w:snapToGrid w:val="0"/>
                <w:color w:val="000000"/>
                <w:sz w:val="22"/>
                <w:szCs w:val="22"/>
                <w:highlight w:val="lightGray"/>
              </w:rPr>
            </w:pPr>
            <w:r w:rsidRPr="005053A2">
              <w:rPr>
                <w:rFonts w:ascii="Arial" w:hAnsi="Arial" w:cs="Arial"/>
                <w:b/>
                <w:snapToGrid w:val="0"/>
                <w:color w:val="000000"/>
                <w:sz w:val="22"/>
                <w:szCs w:val="22"/>
              </w:rPr>
              <w:t>Dálkové ovládání</w:t>
            </w:r>
          </w:p>
        </w:tc>
      </w:tr>
      <w:tr w:rsidR="00E71317" w14:paraId="0355A84A" w14:textId="77777777" w:rsidTr="00E71317">
        <w:tc>
          <w:tcPr>
            <w:tcW w:w="5566" w:type="dxa"/>
          </w:tcPr>
          <w:p w14:paraId="5C55AB72" w14:textId="77777777" w:rsidR="00E71317" w:rsidRPr="005053A2" w:rsidRDefault="00E71317" w:rsidP="00E71317">
            <w:pPr>
              <w:tabs>
                <w:tab w:val="left" w:pos="4678"/>
              </w:tabs>
              <w:spacing w:before="60"/>
              <w:jc w:val="both"/>
              <w:rPr>
                <w:rFonts w:ascii="Arial" w:hAnsi="Arial" w:cs="Arial"/>
                <w:noProof/>
                <w:sz w:val="22"/>
                <w:szCs w:val="22"/>
              </w:rPr>
            </w:pPr>
            <w:r w:rsidRPr="005053A2">
              <w:rPr>
                <w:rFonts w:ascii="Arial" w:hAnsi="Arial" w:cs="Arial"/>
                <w:noProof/>
                <w:sz w:val="22"/>
                <w:szCs w:val="22"/>
              </w:rPr>
              <w:t>Motorový pohon</w:t>
            </w:r>
          </w:p>
        </w:tc>
        <w:tc>
          <w:tcPr>
            <w:tcW w:w="2553" w:type="dxa"/>
          </w:tcPr>
          <w:p w14:paraId="5D9F100D" w14:textId="77777777" w:rsidR="00E71317" w:rsidRPr="005053A2" w:rsidRDefault="00E71317" w:rsidP="00E71317">
            <w:pPr>
              <w:tabs>
                <w:tab w:val="left" w:pos="4678"/>
              </w:tabs>
              <w:spacing w:before="60"/>
              <w:jc w:val="both"/>
              <w:rPr>
                <w:rFonts w:ascii="Arial" w:hAnsi="Arial" w:cs="Arial"/>
                <w:noProof/>
                <w:sz w:val="22"/>
                <w:szCs w:val="22"/>
              </w:rPr>
            </w:pPr>
            <w:r w:rsidRPr="005053A2">
              <w:rPr>
                <w:rFonts w:ascii="Arial" w:hAnsi="Arial" w:cs="Arial"/>
                <w:noProof/>
                <w:sz w:val="22"/>
                <w:szCs w:val="22"/>
              </w:rPr>
              <w:t>24 V DC, 110 V DC</w:t>
            </w:r>
          </w:p>
        </w:tc>
        <w:tc>
          <w:tcPr>
            <w:tcW w:w="1975" w:type="dxa"/>
          </w:tcPr>
          <w:p w14:paraId="3A37A22F" w14:textId="77777777" w:rsidR="00E71317" w:rsidRPr="006D2ECA"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49A7404D" w14:textId="77777777" w:rsidTr="00E71317">
        <w:tc>
          <w:tcPr>
            <w:tcW w:w="5566" w:type="dxa"/>
          </w:tcPr>
          <w:p w14:paraId="0825CFBD" w14:textId="48B9F9E0" w:rsidR="00E71317" w:rsidRPr="005053A2" w:rsidRDefault="00953A6F" w:rsidP="00E71317">
            <w:pPr>
              <w:tabs>
                <w:tab w:val="left" w:pos="4678"/>
              </w:tabs>
              <w:spacing w:before="60"/>
              <w:jc w:val="both"/>
              <w:rPr>
                <w:rFonts w:ascii="Arial" w:hAnsi="Arial" w:cs="Arial"/>
                <w:noProof/>
                <w:sz w:val="22"/>
                <w:szCs w:val="22"/>
              </w:rPr>
            </w:pPr>
            <w:r>
              <w:rPr>
                <w:rFonts w:ascii="Arial" w:hAnsi="Arial" w:cs="Arial"/>
                <w:noProof/>
                <w:sz w:val="22"/>
                <w:szCs w:val="22"/>
              </w:rPr>
              <w:t>S</w:t>
            </w:r>
            <w:r w:rsidR="00E71317">
              <w:rPr>
                <w:rFonts w:ascii="Arial" w:hAnsi="Arial" w:cs="Arial"/>
                <w:noProof/>
                <w:sz w:val="22"/>
                <w:szCs w:val="22"/>
              </w:rPr>
              <w:t xml:space="preserve">ignalizace úniku </w:t>
            </w:r>
            <w:r>
              <w:rPr>
                <w:rFonts w:ascii="Arial" w:hAnsi="Arial" w:cs="Arial"/>
                <w:noProof/>
                <w:sz w:val="22"/>
                <w:szCs w:val="22"/>
              </w:rPr>
              <w:t xml:space="preserve">izolačního </w:t>
            </w:r>
            <w:r w:rsidR="00E71317">
              <w:rPr>
                <w:rFonts w:ascii="Arial" w:hAnsi="Arial" w:cs="Arial"/>
                <w:noProof/>
                <w:sz w:val="22"/>
                <w:szCs w:val="22"/>
              </w:rPr>
              <w:t>plynu (tlakový spínač)</w:t>
            </w:r>
          </w:p>
        </w:tc>
        <w:tc>
          <w:tcPr>
            <w:tcW w:w="2553" w:type="dxa"/>
          </w:tcPr>
          <w:p w14:paraId="2D9F499F" w14:textId="1FEE29BF" w:rsidR="00E71317" w:rsidRPr="005053A2" w:rsidRDefault="00E71317" w:rsidP="00E71317">
            <w:pPr>
              <w:tabs>
                <w:tab w:val="left" w:pos="4678"/>
              </w:tabs>
              <w:spacing w:before="60"/>
              <w:jc w:val="both"/>
              <w:rPr>
                <w:rFonts w:ascii="Arial" w:hAnsi="Arial" w:cs="Arial"/>
                <w:noProof/>
                <w:sz w:val="22"/>
                <w:szCs w:val="22"/>
              </w:rPr>
            </w:pPr>
            <w:r w:rsidRPr="005053A2">
              <w:rPr>
                <w:rFonts w:ascii="Arial" w:hAnsi="Arial" w:cs="Arial"/>
                <w:noProof/>
                <w:sz w:val="22"/>
                <w:szCs w:val="22"/>
              </w:rPr>
              <w:t>Pro každou nádobu s</w:t>
            </w:r>
            <w:r w:rsidR="00953A6F">
              <w:rPr>
                <w:rFonts w:ascii="Arial" w:hAnsi="Arial" w:cs="Arial"/>
                <w:noProof/>
                <w:sz w:val="22"/>
                <w:szCs w:val="22"/>
              </w:rPr>
              <w:t xml:space="preserve"> izolačním </w:t>
            </w:r>
            <w:r w:rsidRPr="005053A2">
              <w:rPr>
                <w:rFonts w:ascii="Arial" w:hAnsi="Arial" w:cs="Arial"/>
                <w:noProof/>
                <w:sz w:val="22"/>
                <w:szCs w:val="22"/>
              </w:rPr>
              <w:t>plynem</w:t>
            </w:r>
          </w:p>
        </w:tc>
        <w:tc>
          <w:tcPr>
            <w:tcW w:w="1975" w:type="dxa"/>
          </w:tcPr>
          <w:p w14:paraId="52D828EF" w14:textId="77777777" w:rsidR="00E71317" w:rsidRPr="006D2ECA"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57D02EA5" w14:textId="77777777" w:rsidTr="00E71317">
        <w:tc>
          <w:tcPr>
            <w:tcW w:w="5566" w:type="dxa"/>
          </w:tcPr>
          <w:p w14:paraId="305A9DE5" w14:textId="77777777" w:rsidR="00E71317" w:rsidRPr="005053A2" w:rsidRDefault="00E71317" w:rsidP="00E71317">
            <w:pPr>
              <w:tabs>
                <w:tab w:val="left" w:pos="4678"/>
              </w:tabs>
              <w:spacing w:before="60"/>
              <w:jc w:val="both"/>
              <w:rPr>
                <w:rFonts w:ascii="Arial" w:hAnsi="Arial" w:cs="Arial"/>
                <w:noProof/>
                <w:sz w:val="22"/>
                <w:szCs w:val="22"/>
              </w:rPr>
            </w:pPr>
            <w:r w:rsidRPr="005053A2">
              <w:rPr>
                <w:rFonts w:ascii="Arial" w:hAnsi="Arial" w:cs="Arial"/>
                <w:noProof/>
                <w:sz w:val="22"/>
                <w:szCs w:val="22"/>
              </w:rPr>
              <w:t>Signalizace stavu spínacích prvků v poli s odpínačem, vypínačem a odpínačem s pojistkou IEC</w:t>
            </w:r>
          </w:p>
        </w:tc>
        <w:tc>
          <w:tcPr>
            <w:tcW w:w="2553" w:type="dxa"/>
          </w:tcPr>
          <w:p w14:paraId="1F681E74" w14:textId="77777777" w:rsidR="00E71317" w:rsidRPr="005053A2" w:rsidRDefault="00E71317" w:rsidP="00E71317">
            <w:pPr>
              <w:tabs>
                <w:tab w:val="left" w:pos="4678"/>
              </w:tabs>
              <w:spacing w:before="60"/>
              <w:jc w:val="both"/>
              <w:rPr>
                <w:rFonts w:ascii="Arial" w:hAnsi="Arial" w:cs="Arial"/>
                <w:noProof/>
                <w:sz w:val="22"/>
                <w:szCs w:val="22"/>
              </w:rPr>
            </w:pPr>
            <w:r>
              <w:rPr>
                <w:rFonts w:ascii="Arial" w:hAnsi="Arial" w:cs="Arial"/>
                <w:noProof/>
                <w:sz w:val="22"/>
                <w:szCs w:val="22"/>
              </w:rPr>
              <w:t>ANO</w:t>
            </w:r>
          </w:p>
        </w:tc>
        <w:tc>
          <w:tcPr>
            <w:tcW w:w="1975" w:type="dxa"/>
          </w:tcPr>
          <w:p w14:paraId="78650DD2" w14:textId="77777777" w:rsidR="00E71317" w:rsidRPr="006D2ECA"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5B62C0BF" w14:textId="77777777" w:rsidTr="00E71317">
        <w:tc>
          <w:tcPr>
            <w:tcW w:w="5566" w:type="dxa"/>
          </w:tcPr>
          <w:p w14:paraId="689A456F" w14:textId="77777777" w:rsidR="00E71317" w:rsidRPr="005053A2" w:rsidRDefault="00E71317" w:rsidP="00E71317">
            <w:pPr>
              <w:tabs>
                <w:tab w:val="left" w:pos="4678"/>
              </w:tabs>
              <w:spacing w:before="60"/>
              <w:jc w:val="both"/>
              <w:rPr>
                <w:rFonts w:ascii="Arial" w:hAnsi="Arial" w:cs="Arial"/>
                <w:noProof/>
                <w:sz w:val="22"/>
                <w:szCs w:val="22"/>
              </w:rPr>
            </w:pPr>
            <w:r w:rsidRPr="005053A2">
              <w:rPr>
                <w:rFonts w:ascii="Arial" w:hAnsi="Arial" w:cs="Arial"/>
                <w:noProof/>
                <w:sz w:val="22"/>
                <w:szCs w:val="22"/>
              </w:rPr>
              <w:t>Signalizace vybavení pojistky VN v poli pro transformátor</w:t>
            </w:r>
          </w:p>
        </w:tc>
        <w:tc>
          <w:tcPr>
            <w:tcW w:w="2553" w:type="dxa"/>
          </w:tcPr>
          <w:p w14:paraId="016696D5" w14:textId="4D44F937" w:rsidR="00E71317" w:rsidRPr="005053A2" w:rsidRDefault="003A7FCA" w:rsidP="00E71317">
            <w:pPr>
              <w:tabs>
                <w:tab w:val="left" w:pos="4678"/>
              </w:tabs>
              <w:spacing w:before="60"/>
              <w:jc w:val="both"/>
              <w:rPr>
                <w:rFonts w:ascii="Arial" w:hAnsi="Arial" w:cs="Arial"/>
                <w:noProof/>
                <w:sz w:val="22"/>
                <w:szCs w:val="22"/>
              </w:rPr>
            </w:pPr>
            <w:r>
              <w:rPr>
                <w:rFonts w:ascii="Arial" w:hAnsi="Arial" w:cs="Arial"/>
                <w:noProof/>
                <w:sz w:val="22"/>
                <w:szCs w:val="22"/>
              </w:rPr>
              <w:t>ANO</w:t>
            </w:r>
          </w:p>
        </w:tc>
        <w:tc>
          <w:tcPr>
            <w:tcW w:w="1975" w:type="dxa"/>
          </w:tcPr>
          <w:p w14:paraId="57B5253F" w14:textId="77777777" w:rsidR="00E71317" w:rsidRPr="006D2ECA"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7A09EB" w14:paraId="05940C27" w14:textId="77777777" w:rsidTr="00E71317">
        <w:trPr>
          <w:trHeight w:val="379"/>
        </w:trPr>
        <w:tc>
          <w:tcPr>
            <w:tcW w:w="10094" w:type="dxa"/>
            <w:gridSpan w:val="3"/>
          </w:tcPr>
          <w:p w14:paraId="6E9C8480" w14:textId="12194B50" w:rsidR="007A09EB" w:rsidRPr="000C5B4B" w:rsidRDefault="007A09EB" w:rsidP="00E71317">
            <w:pPr>
              <w:tabs>
                <w:tab w:val="left" w:pos="4678"/>
              </w:tabs>
              <w:spacing w:before="60"/>
              <w:jc w:val="both"/>
              <w:rPr>
                <w:rFonts w:ascii="Arial" w:hAnsi="Arial" w:cs="Arial"/>
                <w:b/>
                <w:bCs/>
                <w:noProof/>
              </w:rPr>
            </w:pPr>
            <w:r w:rsidRPr="000C5B4B">
              <w:rPr>
                <w:rFonts w:ascii="Arial" w:hAnsi="Arial" w:cs="Arial"/>
                <w:b/>
                <w:bCs/>
                <w:noProof/>
              </w:rPr>
              <w:t>Nepovinná položka</w:t>
            </w:r>
          </w:p>
        </w:tc>
      </w:tr>
      <w:tr w:rsidR="00E71317" w14:paraId="0ADDC6CE" w14:textId="77777777" w:rsidTr="00E71317">
        <w:trPr>
          <w:trHeight w:val="379"/>
        </w:trPr>
        <w:tc>
          <w:tcPr>
            <w:tcW w:w="10094" w:type="dxa"/>
            <w:gridSpan w:val="3"/>
          </w:tcPr>
          <w:p w14:paraId="7689430A" w14:textId="0EC4571C" w:rsidR="00E71317" w:rsidRPr="000C5B4B" w:rsidRDefault="007A09EB"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lastRenderedPageBreak/>
              <w:t>Hlubší kryt</w:t>
            </w:r>
            <w:r w:rsidR="00E71317" w:rsidRPr="000C5B4B">
              <w:rPr>
                <w:rFonts w:ascii="Arial" w:hAnsi="Arial" w:cs="Arial"/>
                <w:noProof/>
                <w:color w:val="4472C4" w:themeColor="accent1"/>
              </w:rPr>
              <w:t xml:space="preserve"> kabelového prostoru</w:t>
            </w:r>
          </w:p>
        </w:tc>
      </w:tr>
      <w:tr w:rsidR="00E71317" w14:paraId="0F7914BA" w14:textId="77777777" w:rsidTr="00E71317">
        <w:tc>
          <w:tcPr>
            <w:tcW w:w="5566" w:type="dxa"/>
          </w:tcPr>
          <w:p w14:paraId="79207D29" w14:textId="77777777"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Hlubší kryt kabelového prostoru pro pole s odpínačem</w:t>
            </w:r>
          </w:p>
        </w:tc>
        <w:tc>
          <w:tcPr>
            <w:tcW w:w="2553" w:type="dxa"/>
          </w:tcPr>
          <w:p w14:paraId="6E6E942A" w14:textId="64BC8854"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ANO - min. pro sestavu asymetrický stíněný konektor, omezovač přepětí, senzor napětí (např. Zelisko)</w:t>
            </w:r>
            <w:r w:rsidR="00BE6B90" w:rsidRPr="000C5B4B">
              <w:rPr>
                <w:rFonts w:ascii="Arial" w:hAnsi="Arial" w:cs="Arial"/>
                <w:noProof/>
                <w:color w:val="4472C4" w:themeColor="accent1"/>
              </w:rPr>
              <w:t xml:space="preserve">. Minimální </w:t>
            </w:r>
            <w:r w:rsidR="00B627BA" w:rsidRPr="000C5B4B">
              <w:rPr>
                <w:rFonts w:ascii="Arial" w:hAnsi="Arial" w:cs="Arial"/>
                <w:noProof/>
                <w:color w:val="4472C4" w:themeColor="accent1"/>
              </w:rPr>
              <w:t>hloubka krytu kabelového prostoru 430 mm.</w:t>
            </w:r>
          </w:p>
        </w:tc>
        <w:tc>
          <w:tcPr>
            <w:tcW w:w="1975" w:type="dxa"/>
          </w:tcPr>
          <w:p w14:paraId="2336FC48"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r w:rsidR="00E71317" w14:paraId="7F41DC90" w14:textId="77777777" w:rsidTr="00E71317">
        <w:tc>
          <w:tcPr>
            <w:tcW w:w="5566" w:type="dxa"/>
          </w:tcPr>
          <w:p w14:paraId="331CCA62" w14:textId="77777777"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Hlubší kryt kabelového prostoru pro pole s vypínačem</w:t>
            </w:r>
          </w:p>
        </w:tc>
        <w:tc>
          <w:tcPr>
            <w:tcW w:w="2553" w:type="dxa"/>
          </w:tcPr>
          <w:p w14:paraId="728CEEE2" w14:textId="4FB77EFF" w:rsidR="00E71317" w:rsidRPr="000C5B4B" w:rsidRDefault="00E71317" w:rsidP="00E71317">
            <w:pPr>
              <w:tabs>
                <w:tab w:val="left" w:pos="4678"/>
              </w:tabs>
              <w:spacing w:before="60"/>
              <w:jc w:val="both"/>
              <w:rPr>
                <w:rFonts w:ascii="Arial" w:hAnsi="Arial" w:cs="Arial"/>
                <w:noProof/>
                <w:color w:val="4472C4" w:themeColor="accent1"/>
                <w:sz w:val="22"/>
                <w:szCs w:val="22"/>
              </w:rPr>
            </w:pPr>
            <w:r w:rsidRPr="000C5B4B">
              <w:rPr>
                <w:rFonts w:ascii="Arial" w:hAnsi="Arial" w:cs="Arial"/>
                <w:noProof/>
                <w:color w:val="4472C4" w:themeColor="accent1"/>
              </w:rPr>
              <w:t>ANO - min. pro sestavu asymetrický stíněný konektor, omezovač přepětí, senzor napětí (např. Zelisko)</w:t>
            </w:r>
            <w:r w:rsidR="00B627BA" w:rsidRPr="000C5B4B">
              <w:rPr>
                <w:rFonts w:ascii="Arial" w:hAnsi="Arial" w:cs="Arial"/>
                <w:noProof/>
                <w:color w:val="4472C4" w:themeColor="accent1"/>
              </w:rPr>
              <w:t>.  Minimální hloubka krytu kabelového prostoru 430 mm.</w:t>
            </w:r>
          </w:p>
        </w:tc>
        <w:tc>
          <w:tcPr>
            <w:tcW w:w="1975" w:type="dxa"/>
          </w:tcPr>
          <w:p w14:paraId="23B559C7"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bl>
    <w:p w14:paraId="46C8B1C0" w14:textId="77777777" w:rsidR="00677A74" w:rsidRDefault="00677A74" w:rsidP="00677A74">
      <w:pPr>
        <w:spacing w:after="0"/>
        <w:jc w:val="both"/>
        <w:rPr>
          <w:rFonts w:ascii="Arial" w:eastAsia="Arial" w:hAnsi="Arial" w:cs="Arial"/>
        </w:rPr>
      </w:pPr>
      <w:r w:rsidRPr="728BFAA8">
        <w:rPr>
          <w:rFonts w:ascii="Arial" w:hAnsi="Arial" w:cs="Arial"/>
          <w:highlight w:val="yellow"/>
        </w:rPr>
        <w:t>Doplnění „NE“ u POVINNÝCH kritérií znamená nesplnění technické specifikace a vyloučení z výběrového řízení</w:t>
      </w:r>
      <w:r w:rsidRPr="004E37F0">
        <w:rPr>
          <w:rFonts w:ascii="Arial" w:hAnsi="Arial" w:cs="Arial"/>
          <w:highlight w:val="yellow"/>
        </w:rPr>
        <w:t xml:space="preserve">. V případě doplnění “NE” u NEPOVINNÝCH kritérií neznamená nesplnění technické specifikace. </w:t>
      </w:r>
      <w:r w:rsidRPr="004E37F0">
        <w:rPr>
          <w:rFonts w:ascii="Arial" w:eastAsia="Arial" w:hAnsi="Arial" w:cs="Arial"/>
          <w:highlight w:val="yellow"/>
        </w:rPr>
        <w:t>Avšak v případě označení splnění nepovinného požadavku se stává splnění tohoto požadavku závazné.</w:t>
      </w:r>
    </w:p>
    <w:p w14:paraId="65BCDBD6" w14:textId="77777777" w:rsidR="00677A74" w:rsidRDefault="00677A74"/>
    <w:tbl>
      <w:tblPr>
        <w:tblStyle w:val="Mkatabulky"/>
        <w:tblpPr w:leftFromText="141" w:rightFromText="141" w:vertAnchor="text" w:tblpX="-60" w:tblpY="1"/>
        <w:tblOverlap w:val="never"/>
        <w:tblW w:w="10094" w:type="dxa"/>
        <w:tblLook w:val="04A0" w:firstRow="1" w:lastRow="0" w:firstColumn="1" w:lastColumn="0" w:noHBand="0" w:noVBand="1"/>
      </w:tblPr>
      <w:tblGrid>
        <w:gridCol w:w="5566"/>
        <w:gridCol w:w="2553"/>
        <w:gridCol w:w="1975"/>
      </w:tblGrid>
      <w:tr w:rsidR="00E71317" w14:paraId="47A1B013" w14:textId="77777777" w:rsidTr="00E71317">
        <w:trPr>
          <w:trHeight w:val="447"/>
        </w:trPr>
        <w:tc>
          <w:tcPr>
            <w:tcW w:w="10094" w:type="dxa"/>
            <w:gridSpan w:val="3"/>
            <w:vAlign w:val="center"/>
          </w:tcPr>
          <w:p w14:paraId="1CB78623" w14:textId="77777777" w:rsidR="00E71317" w:rsidRPr="00BB2245" w:rsidRDefault="00E71317" w:rsidP="00E71317">
            <w:pPr>
              <w:rPr>
                <w:rFonts w:ascii="Arial" w:hAnsi="Arial" w:cs="Arial"/>
                <w:i/>
                <w:snapToGrid w:val="0"/>
                <w:color w:val="000000"/>
                <w:highlight w:val="lightGray"/>
              </w:rPr>
            </w:pPr>
            <w:r w:rsidRPr="00C4330C">
              <w:rPr>
                <w:rFonts w:ascii="Arial" w:hAnsi="Arial" w:cs="Arial"/>
                <w:b/>
                <w:snapToGrid w:val="0"/>
                <w:color w:val="000000"/>
                <w:sz w:val="22"/>
                <w:szCs w:val="22"/>
              </w:rPr>
              <w:t>Nadstavbová skříň</w:t>
            </w:r>
          </w:p>
        </w:tc>
      </w:tr>
      <w:tr w:rsidR="00E71317" w14:paraId="568E27EE" w14:textId="77777777" w:rsidTr="00E71317">
        <w:tc>
          <w:tcPr>
            <w:tcW w:w="5566" w:type="dxa"/>
          </w:tcPr>
          <w:p w14:paraId="20ECAE0F" w14:textId="77777777" w:rsidR="00E71317" w:rsidRPr="000A7FD6" w:rsidRDefault="00E71317" w:rsidP="00E71317">
            <w:pPr>
              <w:spacing w:before="60" w:after="60"/>
              <w:ind w:left="57" w:right="57"/>
              <w:rPr>
                <w:rFonts w:ascii="Arial" w:hAnsi="Arial" w:cs="Arial"/>
                <w:sz w:val="22"/>
                <w:szCs w:val="22"/>
              </w:rPr>
            </w:pPr>
            <w:r w:rsidRPr="000A7FD6">
              <w:rPr>
                <w:rFonts w:ascii="Arial" w:hAnsi="Arial" w:cs="Arial"/>
                <w:sz w:val="22"/>
                <w:szCs w:val="22"/>
              </w:rPr>
              <w:t>Teplotní rozsah minimálně</w:t>
            </w:r>
          </w:p>
        </w:tc>
        <w:tc>
          <w:tcPr>
            <w:tcW w:w="2553" w:type="dxa"/>
          </w:tcPr>
          <w:p w14:paraId="32DE312B" w14:textId="77777777" w:rsidR="00E71317" w:rsidRPr="000A7FD6" w:rsidRDefault="00E71317" w:rsidP="00E71317">
            <w:pPr>
              <w:spacing w:before="60" w:after="60"/>
              <w:ind w:left="57" w:right="57"/>
              <w:rPr>
                <w:rFonts w:ascii="Arial" w:hAnsi="Arial" w:cs="Arial"/>
                <w:snapToGrid w:val="0"/>
                <w:color w:val="000000"/>
                <w:sz w:val="22"/>
                <w:szCs w:val="22"/>
              </w:rPr>
            </w:pPr>
            <w:r w:rsidRPr="000A7FD6">
              <w:rPr>
                <w:rFonts w:ascii="Arial" w:hAnsi="Arial" w:cs="Arial"/>
                <w:snapToGrid w:val="0"/>
                <w:color w:val="000000"/>
                <w:sz w:val="22"/>
                <w:szCs w:val="22"/>
              </w:rPr>
              <w:t>-25 °C až +40 °C</w:t>
            </w:r>
          </w:p>
        </w:tc>
        <w:tc>
          <w:tcPr>
            <w:tcW w:w="1975" w:type="dxa"/>
          </w:tcPr>
          <w:p w14:paraId="11110F8C"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26D12862" w14:textId="77777777" w:rsidTr="00E71317">
        <w:tc>
          <w:tcPr>
            <w:tcW w:w="5566" w:type="dxa"/>
          </w:tcPr>
          <w:p w14:paraId="269EA689" w14:textId="77777777" w:rsidR="00E71317" w:rsidRPr="000A7FD6" w:rsidRDefault="00E71317" w:rsidP="00E71317">
            <w:pPr>
              <w:spacing w:before="60" w:after="60"/>
              <w:ind w:left="57" w:right="57"/>
              <w:rPr>
                <w:rFonts w:ascii="Arial" w:hAnsi="Arial" w:cs="Arial"/>
                <w:sz w:val="22"/>
                <w:szCs w:val="22"/>
              </w:rPr>
            </w:pPr>
            <w:r w:rsidRPr="000A7FD6">
              <w:rPr>
                <w:rFonts w:ascii="Arial" w:hAnsi="Arial" w:cs="Arial"/>
                <w:sz w:val="22"/>
                <w:szCs w:val="22"/>
              </w:rPr>
              <w:t>Rozsah relativní vlhkosti</w:t>
            </w:r>
          </w:p>
        </w:tc>
        <w:tc>
          <w:tcPr>
            <w:tcW w:w="2553" w:type="dxa"/>
          </w:tcPr>
          <w:p w14:paraId="2F679DC7" w14:textId="77777777" w:rsidR="00E71317" w:rsidRPr="000A7FD6" w:rsidRDefault="00E71317" w:rsidP="00E71317">
            <w:pPr>
              <w:spacing w:before="60" w:after="60"/>
              <w:ind w:left="57" w:right="57"/>
              <w:rPr>
                <w:rFonts w:ascii="Arial" w:hAnsi="Arial" w:cs="Arial"/>
                <w:snapToGrid w:val="0"/>
                <w:color w:val="000000"/>
                <w:sz w:val="22"/>
                <w:szCs w:val="22"/>
              </w:rPr>
            </w:pPr>
            <w:r w:rsidRPr="000A7FD6">
              <w:rPr>
                <w:rFonts w:ascii="Arial" w:hAnsi="Arial" w:cs="Arial"/>
                <w:snapToGrid w:val="0"/>
                <w:color w:val="000000"/>
                <w:sz w:val="22"/>
                <w:szCs w:val="22"/>
              </w:rPr>
              <w:t>5 až 95 %</w:t>
            </w:r>
          </w:p>
        </w:tc>
        <w:tc>
          <w:tcPr>
            <w:tcW w:w="1975" w:type="dxa"/>
          </w:tcPr>
          <w:p w14:paraId="351CA420"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2A6349B9" w14:textId="77777777" w:rsidTr="00E71317">
        <w:tc>
          <w:tcPr>
            <w:tcW w:w="5566" w:type="dxa"/>
          </w:tcPr>
          <w:p w14:paraId="4106F964" w14:textId="77777777" w:rsidR="00E71317" w:rsidRPr="000A7FD6" w:rsidRDefault="00E71317" w:rsidP="00E71317">
            <w:pPr>
              <w:spacing w:before="60" w:after="60"/>
              <w:ind w:left="57" w:right="57"/>
              <w:rPr>
                <w:rFonts w:ascii="Arial" w:hAnsi="Arial" w:cs="Arial"/>
                <w:sz w:val="22"/>
                <w:szCs w:val="22"/>
              </w:rPr>
            </w:pPr>
            <w:r w:rsidRPr="000A7FD6">
              <w:rPr>
                <w:rFonts w:ascii="Arial" w:hAnsi="Arial" w:cs="Arial"/>
                <w:sz w:val="22"/>
                <w:szCs w:val="22"/>
              </w:rPr>
              <w:t xml:space="preserve">Stupeň krytí </w:t>
            </w:r>
          </w:p>
        </w:tc>
        <w:tc>
          <w:tcPr>
            <w:tcW w:w="2553" w:type="dxa"/>
          </w:tcPr>
          <w:p w14:paraId="439A373D" w14:textId="77777777" w:rsidR="00E71317" w:rsidRPr="000A7FD6" w:rsidRDefault="00E71317" w:rsidP="00E71317">
            <w:pPr>
              <w:spacing w:before="60" w:after="60"/>
              <w:ind w:left="57" w:right="57"/>
              <w:rPr>
                <w:rFonts w:ascii="Arial" w:hAnsi="Arial" w:cs="Arial"/>
                <w:sz w:val="22"/>
                <w:szCs w:val="22"/>
              </w:rPr>
            </w:pPr>
            <w:r w:rsidRPr="000A7FD6">
              <w:rPr>
                <w:rFonts w:ascii="Arial" w:hAnsi="Arial" w:cs="Arial"/>
                <w:sz w:val="22"/>
                <w:szCs w:val="22"/>
              </w:rPr>
              <w:t xml:space="preserve">min. IP 40 pro nadstavbu / IP 20 pro </w:t>
            </w:r>
            <w:r>
              <w:rPr>
                <w:rFonts w:ascii="Arial" w:hAnsi="Arial" w:cs="Arial"/>
                <w:sz w:val="22"/>
                <w:szCs w:val="22"/>
              </w:rPr>
              <w:t>zařízení uvnitř</w:t>
            </w:r>
            <w:r w:rsidRPr="000A7FD6">
              <w:rPr>
                <w:rFonts w:ascii="Arial" w:hAnsi="Arial" w:cs="Arial"/>
                <w:sz w:val="22"/>
                <w:szCs w:val="22"/>
              </w:rPr>
              <w:t xml:space="preserve"> nadstavby</w:t>
            </w:r>
          </w:p>
        </w:tc>
        <w:tc>
          <w:tcPr>
            <w:tcW w:w="1975" w:type="dxa"/>
          </w:tcPr>
          <w:p w14:paraId="0E45E4B2" w14:textId="77777777" w:rsidR="00E71317" w:rsidRPr="005C6B03"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10BEA65D" w14:textId="77777777" w:rsidTr="00E71317">
        <w:tc>
          <w:tcPr>
            <w:tcW w:w="5566" w:type="dxa"/>
          </w:tcPr>
          <w:p w14:paraId="3E0FF581" w14:textId="77777777" w:rsidR="00E71317" w:rsidRPr="00DD04B3" w:rsidRDefault="00E71317" w:rsidP="00E71317">
            <w:pPr>
              <w:spacing w:before="60" w:after="60"/>
              <w:ind w:left="57" w:right="57"/>
              <w:rPr>
                <w:rFonts w:ascii="Arial" w:hAnsi="Arial" w:cs="Arial"/>
                <w:snapToGrid w:val="0"/>
                <w:color w:val="000000"/>
              </w:rPr>
            </w:pPr>
            <w:r w:rsidRPr="005053A2">
              <w:rPr>
                <w:rFonts w:ascii="Arial" w:hAnsi="Arial" w:cs="Arial"/>
                <w:sz w:val="22"/>
                <w:szCs w:val="22"/>
              </w:rPr>
              <w:t>Výška do 60 cm včetně</w:t>
            </w:r>
          </w:p>
        </w:tc>
        <w:tc>
          <w:tcPr>
            <w:tcW w:w="2553" w:type="dxa"/>
          </w:tcPr>
          <w:p w14:paraId="054A31A8" w14:textId="77777777" w:rsidR="00E71317" w:rsidRPr="00DD04B3" w:rsidRDefault="00E71317" w:rsidP="00E71317">
            <w:pPr>
              <w:spacing w:before="60"/>
              <w:jc w:val="both"/>
              <w:rPr>
                <w:rFonts w:ascii="Arial" w:hAnsi="Arial" w:cs="Arial"/>
                <w:snapToGrid w:val="0"/>
                <w:color w:val="000000"/>
              </w:rPr>
            </w:pPr>
            <w:r>
              <w:rPr>
                <w:rFonts w:ascii="Arial" w:hAnsi="Arial" w:cs="Arial"/>
                <w:snapToGrid w:val="0"/>
                <w:color w:val="000000"/>
              </w:rPr>
              <w:t>ANO</w:t>
            </w:r>
          </w:p>
        </w:tc>
        <w:tc>
          <w:tcPr>
            <w:tcW w:w="1975" w:type="dxa"/>
          </w:tcPr>
          <w:p w14:paraId="0A5F9AB4"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r w:rsidR="00E71317" w14:paraId="2F7654B6" w14:textId="77777777" w:rsidTr="00E71317">
        <w:tc>
          <w:tcPr>
            <w:tcW w:w="5566" w:type="dxa"/>
          </w:tcPr>
          <w:p w14:paraId="7D00EF62" w14:textId="77D9B7B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 xml:space="preserve">Výška </w:t>
            </w:r>
            <w:r w:rsidRPr="000A7FD6">
              <w:rPr>
                <w:rFonts w:ascii="Arial" w:hAnsi="Arial" w:cs="Arial"/>
                <w:sz w:val="22"/>
                <w:szCs w:val="22"/>
              </w:rPr>
              <w:t>nad 60 cm do 90 cm včetně</w:t>
            </w:r>
          </w:p>
        </w:tc>
        <w:tc>
          <w:tcPr>
            <w:tcW w:w="2553" w:type="dxa"/>
          </w:tcPr>
          <w:p w14:paraId="27EC8C3F"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38CD1A4A"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r>
              <w:rPr>
                <w:rFonts w:ascii="Arial" w:hAnsi="Arial" w:cs="Arial"/>
                <w:i/>
                <w:snapToGrid w:val="0"/>
                <w:color w:val="000000"/>
                <w:sz w:val="22"/>
                <w:szCs w:val="22"/>
                <w:highlight w:val="lightGray"/>
              </w:rPr>
              <w:t xml:space="preserve"> – účastník uvede všechny možnosti</w:t>
            </w:r>
            <w:r w:rsidRPr="005C6B03">
              <w:rPr>
                <w:rFonts w:ascii="Arial" w:hAnsi="Arial" w:cs="Arial"/>
                <w:i/>
                <w:snapToGrid w:val="0"/>
                <w:color w:val="000000"/>
                <w:sz w:val="22"/>
                <w:szCs w:val="22"/>
                <w:highlight w:val="lightGray"/>
              </w:rPr>
              <w:t>]</w:t>
            </w:r>
          </w:p>
        </w:tc>
      </w:tr>
      <w:tr w:rsidR="00E71317" w14:paraId="35D604BB" w14:textId="77777777" w:rsidTr="00E71317">
        <w:tc>
          <w:tcPr>
            <w:tcW w:w="5566" w:type="dxa"/>
          </w:tcPr>
          <w:p w14:paraId="699C9D10"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Provedení</w:t>
            </w:r>
          </w:p>
        </w:tc>
        <w:tc>
          <w:tcPr>
            <w:tcW w:w="2553" w:type="dxa"/>
          </w:tcPr>
          <w:p w14:paraId="38424B93"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Oceloplechová skříň</w:t>
            </w:r>
          </w:p>
        </w:tc>
        <w:tc>
          <w:tcPr>
            <w:tcW w:w="1975" w:type="dxa"/>
          </w:tcPr>
          <w:p w14:paraId="625A1B4B"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1845D652" w14:textId="77777777" w:rsidTr="00E71317">
        <w:tc>
          <w:tcPr>
            <w:tcW w:w="5566" w:type="dxa"/>
          </w:tcPr>
          <w:p w14:paraId="6E8056C4"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Antikorozní ochrana</w:t>
            </w:r>
          </w:p>
        </w:tc>
        <w:tc>
          <w:tcPr>
            <w:tcW w:w="2553" w:type="dxa"/>
          </w:tcPr>
          <w:p w14:paraId="4C8D9F6E" w14:textId="7669F1A5"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 – Pozink, nátěr</w:t>
            </w:r>
          </w:p>
        </w:tc>
        <w:tc>
          <w:tcPr>
            <w:tcW w:w="1975" w:type="dxa"/>
          </w:tcPr>
          <w:p w14:paraId="702A0D1C"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7491BEDC" w14:textId="77777777" w:rsidTr="00E71317">
        <w:tc>
          <w:tcPr>
            <w:tcW w:w="5566" w:type="dxa"/>
          </w:tcPr>
          <w:p w14:paraId="6827FF51" w14:textId="33E4527D" w:rsidR="00E71317" w:rsidRPr="00C4330C" w:rsidRDefault="00E71317" w:rsidP="00E71317">
            <w:pPr>
              <w:spacing w:before="60" w:after="60"/>
              <w:ind w:left="57" w:right="57"/>
              <w:rPr>
                <w:rFonts w:ascii="Arial" w:hAnsi="Arial" w:cs="Arial"/>
              </w:rPr>
            </w:pPr>
            <w:r w:rsidRPr="002E3383">
              <w:rPr>
                <w:rFonts w:ascii="Arial" w:hAnsi="Arial" w:cs="Arial"/>
                <w:sz w:val="22"/>
                <w:szCs w:val="22"/>
              </w:rPr>
              <w:t>První dvě kabelová pole společné dveře</w:t>
            </w:r>
          </w:p>
        </w:tc>
        <w:tc>
          <w:tcPr>
            <w:tcW w:w="2553" w:type="dxa"/>
          </w:tcPr>
          <w:p w14:paraId="617AC79A" w14:textId="073A3BCF" w:rsidR="00E71317" w:rsidRPr="00C4330C" w:rsidRDefault="00E71317" w:rsidP="00E71317">
            <w:pPr>
              <w:spacing w:before="60" w:after="60"/>
              <w:ind w:left="57" w:right="57"/>
              <w:rPr>
                <w:rFonts w:ascii="Arial" w:hAnsi="Arial" w:cs="Arial"/>
              </w:rPr>
            </w:pPr>
            <w:r w:rsidRPr="00C4330C">
              <w:rPr>
                <w:rFonts w:ascii="Arial" w:hAnsi="Arial" w:cs="Arial"/>
                <w:sz w:val="22"/>
                <w:szCs w:val="22"/>
              </w:rPr>
              <w:t>ANO</w:t>
            </w:r>
          </w:p>
        </w:tc>
        <w:tc>
          <w:tcPr>
            <w:tcW w:w="1975" w:type="dxa"/>
          </w:tcPr>
          <w:p w14:paraId="3E483E7B" w14:textId="3119FC49" w:rsidR="00E71317" w:rsidRPr="005C6B03"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6F2951DD" w14:textId="77777777" w:rsidTr="00E71317">
        <w:tc>
          <w:tcPr>
            <w:tcW w:w="5566" w:type="dxa"/>
          </w:tcPr>
          <w:p w14:paraId="4A3BD809" w14:textId="6AB80ECC" w:rsidR="00E71317" w:rsidRPr="00C4330C" w:rsidRDefault="00E71317" w:rsidP="00E71317">
            <w:pPr>
              <w:spacing w:before="60" w:after="60"/>
              <w:ind w:left="57" w:right="57"/>
              <w:rPr>
                <w:rFonts w:ascii="Arial" w:hAnsi="Arial" w:cs="Arial"/>
                <w:sz w:val="22"/>
                <w:szCs w:val="22"/>
              </w:rPr>
            </w:pPr>
            <w:r>
              <w:rPr>
                <w:rFonts w:ascii="Arial" w:hAnsi="Arial" w:cs="Arial"/>
                <w:sz w:val="22"/>
                <w:szCs w:val="22"/>
              </w:rPr>
              <w:t>Nad dalšími poli samostatn</w:t>
            </w:r>
            <w:r w:rsidR="00202210">
              <w:rPr>
                <w:rFonts w:ascii="Arial" w:hAnsi="Arial" w:cs="Arial"/>
                <w:sz w:val="22"/>
                <w:szCs w:val="22"/>
              </w:rPr>
              <w:t>é</w:t>
            </w:r>
            <w:r>
              <w:rPr>
                <w:rFonts w:ascii="Arial" w:hAnsi="Arial" w:cs="Arial"/>
                <w:sz w:val="22"/>
                <w:szCs w:val="22"/>
              </w:rPr>
              <w:t xml:space="preserve"> dveře nebo společn</w:t>
            </w:r>
            <w:r w:rsidR="00202210">
              <w:rPr>
                <w:rFonts w:ascii="Arial" w:hAnsi="Arial" w:cs="Arial"/>
                <w:sz w:val="22"/>
                <w:szCs w:val="22"/>
              </w:rPr>
              <w:t>é</w:t>
            </w:r>
            <w:r>
              <w:rPr>
                <w:rFonts w:ascii="Arial" w:hAnsi="Arial" w:cs="Arial"/>
                <w:sz w:val="22"/>
                <w:szCs w:val="22"/>
              </w:rPr>
              <w:t>, dle konfigurace</w:t>
            </w:r>
          </w:p>
        </w:tc>
        <w:tc>
          <w:tcPr>
            <w:tcW w:w="2553" w:type="dxa"/>
          </w:tcPr>
          <w:p w14:paraId="74DBBFB6"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2D569F48"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03C4BFD4" w14:textId="77777777" w:rsidTr="00E71317">
        <w:tc>
          <w:tcPr>
            <w:tcW w:w="5566" w:type="dxa"/>
          </w:tcPr>
          <w:p w14:paraId="1F367AC8"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Oboustranné panty u dveří</w:t>
            </w:r>
          </w:p>
        </w:tc>
        <w:tc>
          <w:tcPr>
            <w:tcW w:w="2553" w:type="dxa"/>
          </w:tcPr>
          <w:p w14:paraId="081108ED"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10901D67"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1F4D8FCF" w14:textId="77777777" w:rsidTr="00E71317">
        <w:tc>
          <w:tcPr>
            <w:tcW w:w="5566" w:type="dxa"/>
          </w:tcPr>
          <w:p w14:paraId="2DFFDF77"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Otevírání dveří</w:t>
            </w:r>
          </w:p>
        </w:tc>
        <w:tc>
          <w:tcPr>
            <w:tcW w:w="2553" w:type="dxa"/>
          </w:tcPr>
          <w:p w14:paraId="4C2C9B97"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Bez nástroje</w:t>
            </w:r>
          </w:p>
        </w:tc>
        <w:tc>
          <w:tcPr>
            <w:tcW w:w="1975" w:type="dxa"/>
          </w:tcPr>
          <w:p w14:paraId="6659D502"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0BEABD8B" w14:textId="77777777" w:rsidTr="00E71317">
        <w:tc>
          <w:tcPr>
            <w:tcW w:w="5566" w:type="dxa"/>
          </w:tcPr>
          <w:p w14:paraId="7D92C91E"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Zdvihací oka</w:t>
            </w:r>
          </w:p>
        </w:tc>
        <w:tc>
          <w:tcPr>
            <w:tcW w:w="2553" w:type="dxa"/>
          </w:tcPr>
          <w:p w14:paraId="033A8AB3"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77E79FCF"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4A683556" w14:textId="77777777" w:rsidTr="00E71317">
        <w:tc>
          <w:tcPr>
            <w:tcW w:w="5566" w:type="dxa"/>
          </w:tcPr>
          <w:p w14:paraId="4C1A0909" w14:textId="350997EC" w:rsidR="00E71317" w:rsidRPr="00C4330C" w:rsidRDefault="00E71317" w:rsidP="00E71317">
            <w:pPr>
              <w:spacing w:before="60" w:after="60"/>
              <w:ind w:left="57" w:right="57"/>
              <w:rPr>
                <w:rFonts w:ascii="Arial" w:hAnsi="Arial" w:cs="Arial"/>
              </w:rPr>
            </w:pPr>
            <w:r w:rsidRPr="002E3383">
              <w:rPr>
                <w:rFonts w:ascii="Arial" w:hAnsi="Arial" w:cs="Arial"/>
                <w:sz w:val="22"/>
                <w:szCs w:val="22"/>
              </w:rPr>
              <w:lastRenderedPageBreak/>
              <w:t>Zdvihací oka dimenzována pro celou sestavu včetně VN rozvaděče</w:t>
            </w:r>
          </w:p>
        </w:tc>
        <w:tc>
          <w:tcPr>
            <w:tcW w:w="2553" w:type="dxa"/>
          </w:tcPr>
          <w:p w14:paraId="1DD98C57" w14:textId="3F9167A7" w:rsidR="00E71317" w:rsidRPr="00C4330C" w:rsidRDefault="00E71317" w:rsidP="00E71317">
            <w:pPr>
              <w:spacing w:before="60" w:after="60"/>
              <w:ind w:left="57" w:right="57"/>
              <w:rPr>
                <w:rFonts w:ascii="Arial" w:hAnsi="Arial" w:cs="Arial"/>
              </w:rPr>
            </w:pPr>
            <w:r w:rsidRPr="00C4330C">
              <w:rPr>
                <w:rFonts w:ascii="Arial" w:hAnsi="Arial" w:cs="Arial"/>
                <w:sz w:val="22"/>
                <w:szCs w:val="22"/>
              </w:rPr>
              <w:t>ANO</w:t>
            </w:r>
          </w:p>
        </w:tc>
        <w:tc>
          <w:tcPr>
            <w:tcW w:w="1975" w:type="dxa"/>
          </w:tcPr>
          <w:p w14:paraId="3DE9B8ED" w14:textId="3FA70C24" w:rsidR="00E71317" w:rsidRPr="005C6B03"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70B9DDBC" w14:textId="77777777" w:rsidTr="00E71317">
        <w:tc>
          <w:tcPr>
            <w:tcW w:w="5566" w:type="dxa"/>
          </w:tcPr>
          <w:p w14:paraId="477632EB"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Demontovatelná nástavba</w:t>
            </w:r>
          </w:p>
        </w:tc>
        <w:tc>
          <w:tcPr>
            <w:tcW w:w="2553" w:type="dxa"/>
          </w:tcPr>
          <w:p w14:paraId="1C8C4EC5"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4DB69689"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2E5EF32B" w14:textId="77777777" w:rsidTr="00E71317">
        <w:trPr>
          <w:trHeight w:val="307"/>
        </w:trPr>
        <w:tc>
          <w:tcPr>
            <w:tcW w:w="10094" w:type="dxa"/>
            <w:gridSpan w:val="3"/>
            <w:vAlign w:val="center"/>
          </w:tcPr>
          <w:p w14:paraId="257C5894" w14:textId="77777777" w:rsidR="00E71317" w:rsidRPr="00C4330C" w:rsidRDefault="00E71317" w:rsidP="00E71317">
            <w:pPr>
              <w:rPr>
                <w:rFonts w:ascii="Arial" w:hAnsi="Arial" w:cs="Arial"/>
                <w:b/>
                <w:i/>
                <w:snapToGrid w:val="0"/>
                <w:color w:val="000000"/>
                <w:highlight w:val="lightGray"/>
              </w:rPr>
            </w:pPr>
            <w:r w:rsidRPr="00C4330C">
              <w:rPr>
                <w:rFonts w:ascii="Arial" w:hAnsi="Arial" w:cs="Arial"/>
                <w:b/>
                <w:sz w:val="22"/>
                <w:szCs w:val="22"/>
              </w:rPr>
              <w:t>Vydrátování</w:t>
            </w:r>
          </w:p>
        </w:tc>
      </w:tr>
      <w:tr w:rsidR="00E71317" w:rsidRPr="001B2D6C" w14:paraId="314EB1FD" w14:textId="77777777" w:rsidTr="00E71317">
        <w:tc>
          <w:tcPr>
            <w:tcW w:w="5566" w:type="dxa"/>
          </w:tcPr>
          <w:p w14:paraId="0BA38474"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Použití vodičů s pocínovaným lanovým jádrem (CMA) šedé barvy</w:t>
            </w:r>
          </w:p>
        </w:tc>
        <w:tc>
          <w:tcPr>
            <w:tcW w:w="2553" w:type="dxa"/>
          </w:tcPr>
          <w:p w14:paraId="1B1D02BA"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ANO</w:t>
            </w:r>
          </w:p>
        </w:tc>
        <w:tc>
          <w:tcPr>
            <w:tcW w:w="1975" w:type="dxa"/>
          </w:tcPr>
          <w:p w14:paraId="42FE4FF8" w14:textId="77777777" w:rsidR="00E71317" w:rsidRPr="00F226E8" w:rsidRDefault="00E71317" w:rsidP="00E71317">
            <w:pPr>
              <w:rPr>
                <w:rFonts w:ascii="Arial" w:hAnsi="Arial" w:cs="Arial"/>
                <w:i/>
                <w:snapToGrid w:val="0"/>
                <w:color w:val="000000"/>
                <w:sz w:val="22"/>
                <w:szCs w:val="22"/>
                <w:highlight w:val="lightGray"/>
              </w:rPr>
            </w:pPr>
            <w:r w:rsidRPr="00F226E8">
              <w:rPr>
                <w:rFonts w:ascii="Arial" w:hAnsi="Arial" w:cs="Arial"/>
                <w:i/>
                <w:snapToGrid w:val="0"/>
                <w:color w:val="000000"/>
                <w:highlight w:val="lightGray"/>
              </w:rPr>
              <w:t>[ANO/NE]</w:t>
            </w:r>
          </w:p>
        </w:tc>
      </w:tr>
      <w:tr w:rsidR="00E71317" w14:paraId="151A4A78" w14:textId="77777777" w:rsidTr="00E71317">
        <w:tc>
          <w:tcPr>
            <w:tcW w:w="5566" w:type="dxa"/>
          </w:tcPr>
          <w:p w14:paraId="330F0908"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Vodiče pro uzemnění barva zelenožlutá</w:t>
            </w:r>
          </w:p>
        </w:tc>
        <w:tc>
          <w:tcPr>
            <w:tcW w:w="2553" w:type="dxa"/>
          </w:tcPr>
          <w:p w14:paraId="62DA54BE"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ANO</w:t>
            </w:r>
          </w:p>
        </w:tc>
        <w:tc>
          <w:tcPr>
            <w:tcW w:w="1975" w:type="dxa"/>
          </w:tcPr>
          <w:p w14:paraId="6CF1D8E2"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20558A48" w14:textId="77777777" w:rsidTr="00E71317">
        <w:tc>
          <w:tcPr>
            <w:tcW w:w="5566" w:type="dxa"/>
          </w:tcPr>
          <w:p w14:paraId="2CA79485" w14:textId="77777777" w:rsidR="00E71317" w:rsidRPr="001B2D6C" w:rsidRDefault="00E71317" w:rsidP="00E71317">
            <w:pPr>
              <w:spacing w:before="60" w:after="60"/>
              <w:ind w:left="57" w:right="57"/>
              <w:rPr>
                <w:rFonts w:ascii="Arial" w:hAnsi="Arial" w:cs="Arial"/>
                <w:b/>
                <w:sz w:val="22"/>
                <w:szCs w:val="22"/>
              </w:rPr>
            </w:pPr>
            <w:r w:rsidRPr="001B2D6C">
              <w:rPr>
                <w:rFonts w:ascii="Arial" w:hAnsi="Arial" w:cs="Arial"/>
                <w:b/>
                <w:sz w:val="22"/>
                <w:szCs w:val="22"/>
              </w:rPr>
              <w:t>Průřezy vodičů</w:t>
            </w:r>
          </w:p>
        </w:tc>
        <w:tc>
          <w:tcPr>
            <w:tcW w:w="2553" w:type="dxa"/>
          </w:tcPr>
          <w:p w14:paraId="33F96B43" w14:textId="77777777" w:rsidR="00E71317" w:rsidRPr="001B2D6C" w:rsidRDefault="00E71317" w:rsidP="00E71317">
            <w:pPr>
              <w:rPr>
                <w:rFonts w:ascii="Arial" w:hAnsi="Arial" w:cs="Arial"/>
                <w:i/>
                <w:snapToGrid w:val="0"/>
                <w:highlight w:val="lightGray"/>
              </w:rPr>
            </w:pPr>
          </w:p>
        </w:tc>
        <w:tc>
          <w:tcPr>
            <w:tcW w:w="1975" w:type="dxa"/>
          </w:tcPr>
          <w:p w14:paraId="0294C4FB" w14:textId="77777777" w:rsidR="00E71317" w:rsidRPr="001B2D6C" w:rsidRDefault="00E71317" w:rsidP="00E71317">
            <w:pPr>
              <w:rPr>
                <w:rFonts w:ascii="Arial" w:hAnsi="Arial" w:cs="Arial"/>
                <w:i/>
                <w:snapToGrid w:val="0"/>
                <w:highlight w:val="lightGray"/>
              </w:rPr>
            </w:pPr>
          </w:p>
        </w:tc>
      </w:tr>
      <w:tr w:rsidR="00E71317" w14:paraId="5FB5B0ED" w14:textId="77777777" w:rsidTr="00E71317">
        <w:tc>
          <w:tcPr>
            <w:tcW w:w="5566" w:type="dxa"/>
          </w:tcPr>
          <w:p w14:paraId="0CA6AF5F"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 xml:space="preserve">Minimálně </w:t>
            </w:r>
            <w:r w:rsidRPr="001B2D6C">
              <w:rPr>
                <w:rFonts w:ascii="Arial" w:hAnsi="Arial" w:cs="Arial"/>
                <w:snapToGrid w:val="0"/>
                <w:sz w:val="22"/>
                <w:szCs w:val="22"/>
              </w:rPr>
              <w:t>1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pomocné funkce a signalizaci stavů i poruch</w:t>
            </w:r>
          </w:p>
        </w:tc>
        <w:tc>
          <w:tcPr>
            <w:tcW w:w="2553" w:type="dxa"/>
          </w:tcPr>
          <w:p w14:paraId="71A2975E"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sz w:val="22"/>
                <w:szCs w:val="22"/>
              </w:rPr>
              <w:t>ANO</w:t>
            </w:r>
          </w:p>
        </w:tc>
        <w:tc>
          <w:tcPr>
            <w:tcW w:w="1975" w:type="dxa"/>
          </w:tcPr>
          <w:p w14:paraId="0595D269"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4BDE3BB4" w14:textId="77777777" w:rsidTr="00E71317">
        <w:tc>
          <w:tcPr>
            <w:tcW w:w="5566" w:type="dxa"/>
          </w:tcPr>
          <w:p w14:paraId="5851696F" w14:textId="77777777" w:rsidR="00E71317" w:rsidRPr="001B2D6C" w:rsidRDefault="00E71317" w:rsidP="00E71317">
            <w:pPr>
              <w:spacing w:before="60" w:after="60"/>
              <w:ind w:left="57" w:right="57"/>
              <w:rPr>
                <w:rFonts w:ascii="Arial" w:hAnsi="Arial" w:cs="Arial"/>
              </w:rPr>
            </w:pPr>
            <w:r w:rsidRPr="001B2D6C">
              <w:rPr>
                <w:rFonts w:ascii="Arial" w:hAnsi="Arial" w:cs="Arial"/>
                <w:snapToGrid w:val="0"/>
                <w:sz w:val="22"/>
                <w:szCs w:val="22"/>
              </w:rPr>
              <w:t>Minimálně 1,5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povely, napěťové měřící obvody a napájení.</w:t>
            </w:r>
          </w:p>
        </w:tc>
        <w:tc>
          <w:tcPr>
            <w:tcW w:w="2553" w:type="dxa"/>
          </w:tcPr>
          <w:p w14:paraId="4646B266"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2136BC30"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332188E0" w14:textId="77777777" w:rsidTr="00E71317">
        <w:tc>
          <w:tcPr>
            <w:tcW w:w="5566" w:type="dxa"/>
          </w:tcPr>
          <w:p w14:paraId="27A5400F" w14:textId="77777777" w:rsidR="00E71317" w:rsidRPr="001B2D6C" w:rsidRDefault="00E71317" w:rsidP="00E71317">
            <w:pPr>
              <w:spacing w:before="60" w:after="60"/>
              <w:ind w:left="57" w:right="57"/>
              <w:rPr>
                <w:rFonts w:ascii="Arial" w:hAnsi="Arial" w:cs="Arial"/>
                <w:snapToGrid w:val="0"/>
              </w:rPr>
            </w:pPr>
            <w:r w:rsidRPr="001B2D6C">
              <w:rPr>
                <w:rFonts w:ascii="Arial" w:hAnsi="Arial" w:cs="Arial"/>
                <w:snapToGrid w:val="0"/>
                <w:sz w:val="22"/>
                <w:szCs w:val="22"/>
              </w:rPr>
              <w:t>Minimálně 2,5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pro měřící obvody proudu 1 A a 5 A</w:t>
            </w:r>
          </w:p>
        </w:tc>
        <w:tc>
          <w:tcPr>
            <w:tcW w:w="2553" w:type="dxa"/>
          </w:tcPr>
          <w:p w14:paraId="099746DC"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B861D5F"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29A83A7A" w14:textId="77777777" w:rsidTr="00E71317">
        <w:tc>
          <w:tcPr>
            <w:tcW w:w="5566" w:type="dxa"/>
          </w:tcPr>
          <w:p w14:paraId="288CB82B"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b/>
                <w:snapToGrid w:val="0"/>
                <w:sz w:val="22"/>
                <w:szCs w:val="22"/>
              </w:rPr>
              <w:t>Návlečky</w:t>
            </w:r>
          </w:p>
        </w:tc>
        <w:tc>
          <w:tcPr>
            <w:tcW w:w="2553" w:type="dxa"/>
          </w:tcPr>
          <w:p w14:paraId="39820557" w14:textId="77777777" w:rsidR="00E71317" w:rsidRPr="001B2D6C" w:rsidRDefault="00E71317" w:rsidP="00E71317">
            <w:pPr>
              <w:rPr>
                <w:rFonts w:ascii="Arial" w:hAnsi="Arial" w:cs="Arial"/>
                <w:i/>
                <w:snapToGrid w:val="0"/>
                <w:highlight w:val="lightGray"/>
              </w:rPr>
            </w:pPr>
          </w:p>
        </w:tc>
        <w:tc>
          <w:tcPr>
            <w:tcW w:w="1975" w:type="dxa"/>
          </w:tcPr>
          <w:p w14:paraId="4C13AB87" w14:textId="77777777" w:rsidR="00E71317" w:rsidRPr="001B2D6C" w:rsidRDefault="00E71317" w:rsidP="00E71317">
            <w:pPr>
              <w:rPr>
                <w:rFonts w:ascii="Arial" w:hAnsi="Arial" w:cs="Arial"/>
                <w:i/>
                <w:snapToGrid w:val="0"/>
                <w:highlight w:val="lightGray"/>
              </w:rPr>
            </w:pPr>
          </w:p>
        </w:tc>
      </w:tr>
      <w:tr w:rsidR="00E71317" w14:paraId="3410A0AE" w14:textId="77777777" w:rsidTr="00E71317">
        <w:tc>
          <w:tcPr>
            <w:tcW w:w="5566" w:type="dxa"/>
          </w:tcPr>
          <w:p w14:paraId="35D82B65" w14:textId="77777777" w:rsidR="00E71317" w:rsidRPr="001B2D6C" w:rsidRDefault="00E71317" w:rsidP="00E71317">
            <w:pPr>
              <w:spacing w:before="60" w:after="60"/>
              <w:ind w:left="57" w:right="57"/>
              <w:rPr>
                <w:rFonts w:ascii="Arial" w:hAnsi="Arial" w:cs="Arial"/>
                <w:snapToGrid w:val="0"/>
                <w:sz w:val="22"/>
                <w:szCs w:val="22"/>
              </w:rPr>
            </w:pPr>
            <w:r w:rsidRPr="001B2D6C">
              <w:rPr>
                <w:rFonts w:ascii="Arial" w:hAnsi="Arial" w:cs="Arial"/>
                <w:snapToGrid w:val="0"/>
                <w:sz w:val="22"/>
                <w:szCs w:val="22"/>
              </w:rPr>
              <w:t>Černý text strojově provedený, nesmazatelný, čitelný na žlutém pozadí</w:t>
            </w:r>
          </w:p>
        </w:tc>
        <w:tc>
          <w:tcPr>
            <w:tcW w:w="2553" w:type="dxa"/>
          </w:tcPr>
          <w:p w14:paraId="410589B3"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C8060DC"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541DF3A3" w14:textId="77777777" w:rsidTr="00E71317">
        <w:tc>
          <w:tcPr>
            <w:tcW w:w="5566" w:type="dxa"/>
          </w:tcPr>
          <w:p w14:paraId="7CF0F4FF" w14:textId="77777777" w:rsidR="00E71317" w:rsidRPr="001B2D6C" w:rsidRDefault="00E71317" w:rsidP="00E71317">
            <w:pPr>
              <w:spacing w:before="60" w:after="60"/>
              <w:ind w:left="57" w:right="57"/>
              <w:rPr>
                <w:rFonts w:ascii="Arial" w:hAnsi="Arial" w:cs="Arial"/>
                <w:snapToGrid w:val="0"/>
                <w:sz w:val="22"/>
                <w:szCs w:val="22"/>
              </w:rPr>
            </w:pPr>
            <w:r w:rsidRPr="001B2D6C">
              <w:rPr>
                <w:rFonts w:ascii="Arial" w:hAnsi="Arial" w:cs="Arial"/>
                <w:snapToGrid w:val="0"/>
                <w:sz w:val="22"/>
                <w:szCs w:val="22"/>
              </w:rPr>
              <w:t>Nedělená návlečka velikostí přizpůsobena průřezu vodiče</w:t>
            </w:r>
          </w:p>
        </w:tc>
        <w:tc>
          <w:tcPr>
            <w:tcW w:w="2553" w:type="dxa"/>
          </w:tcPr>
          <w:p w14:paraId="42F3C6E9"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1D229E41"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41FBB123" w14:textId="77777777" w:rsidTr="00E71317">
        <w:tc>
          <w:tcPr>
            <w:tcW w:w="5566" w:type="dxa"/>
          </w:tcPr>
          <w:p w14:paraId="1C188DC2" w14:textId="77777777" w:rsidR="00E71317" w:rsidRPr="001B2D6C" w:rsidRDefault="00E71317" w:rsidP="00E71317">
            <w:pPr>
              <w:spacing w:before="60" w:after="60"/>
              <w:ind w:right="57"/>
              <w:rPr>
                <w:rFonts w:ascii="Arial" w:hAnsi="Arial" w:cs="Arial"/>
                <w:snapToGrid w:val="0"/>
                <w:sz w:val="22"/>
                <w:szCs w:val="22"/>
              </w:rPr>
            </w:pPr>
            <w:r w:rsidRPr="001B2D6C">
              <w:rPr>
                <w:rFonts w:ascii="Arial" w:hAnsi="Arial" w:cs="Arial"/>
                <w:snapToGrid w:val="0"/>
                <w:sz w:val="22"/>
                <w:szCs w:val="22"/>
              </w:rPr>
              <w:t>Způsob popisu návleček dle technické specifikace</w:t>
            </w:r>
          </w:p>
        </w:tc>
        <w:tc>
          <w:tcPr>
            <w:tcW w:w="2553" w:type="dxa"/>
          </w:tcPr>
          <w:p w14:paraId="75030146"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F54C44F"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5B2F2A1A" w14:textId="77777777" w:rsidTr="00E71317">
        <w:tc>
          <w:tcPr>
            <w:tcW w:w="5566" w:type="dxa"/>
          </w:tcPr>
          <w:p w14:paraId="6FC76C85"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b/>
                <w:snapToGrid w:val="0"/>
                <w:sz w:val="22"/>
                <w:szCs w:val="22"/>
              </w:rPr>
              <w:t>Prostorové umístění</w:t>
            </w:r>
          </w:p>
        </w:tc>
        <w:tc>
          <w:tcPr>
            <w:tcW w:w="2553" w:type="dxa"/>
          </w:tcPr>
          <w:p w14:paraId="509B1E3B" w14:textId="77777777" w:rsidR="00E71317" w:rsidRPr="001B2D6C" w:rsidRDefault="00E71317" w:rsidP="00E71317">
            <w:pPr>
              <w:rPr>
                <w:rFonts w:ascii="Arial" w:hAnsi="Arial" w:cs="Arial"/>
                <w:i/>
                <w:snapToGrid w:val="0"/>
                <w:highlight w:val="lightGray"/>
              </w:rPr>
            </w:pPr>
          </w:p>
        </w:tc>
        <w:tc>
          <w:tcPr>
            <w:tcW w:w="1975" w:type="dxa"/>
          </w:tcPr>
          <w:p w14:paraId="69E39745" w14:textId="77777777" w:rsidR="00E71317" w:rsidRPr="001B2D6C" w:rsidRDefault="00E71317" w:rsidP="00E71317">
            <w:pPr>
              <w:rPr>
                <w:rFonts w:ascii="Arial" w:hAnsi="Arial" w:cs="Arial"/>
                <w:i/>
                <w:snapToGrid w:val="0"/>
                <w:highlight w:val="lightGray"/>
              </w:rPr>
            </w:pPr>
          </w:p>
        </w:tc>
      </w:tr>
      <w:tr w:rsidR="00E71317" w14:paraId="1FBA68D0" w14:textId="77777777" w:rsidTr="00E71317">
        <w:tc>
          <w:tcPr>
            <w:tcW w:w="5566" w:type="dxa"/>
          </w:tcPr>
          <w:p w14:paraId="3B6F00D6" w14:textId="7E382B88" w:rsidR="00E71317" w:rsidRPr="001B2D6C" w:rsidRDefault="00E71317" w:rsidP="00E71317">
            <w:pPr>
              <w:spacing w:before="60" w:after="60"/>
              <w:ind w:right="57"/>
              <w:rPr>
                <w:rFonts w:ascii="Arial" w:hAnsi="Arial" w:cs="Arial"/>
                <w:snapToGrid w:val="0"/>
                <w:sz w:val="22"/>
                <w:szCs w:val="22"/>
              </w:rPr>
            </w:pPr>
            <w:r>
              <w:rPr>
                <w:rFonts w:ascii="Arial" w:hAnsi="Arial" w:cs="Arial"/>
                <w:snapToGrid w:val="0"/>
                <w:sz w:val="22"/>
                <w:szCs w:val="22"/>
              </w:rPr>
              <w:t>RTU umístěno nad prvními dvěma kabelovými poli</w:t>
            </w:r>
          </w:p>
        </w:tc>
        <w:tc>
          <w:tcPr>
            <w:tcW w:w="2553" w:type="dxa"/>
          </w:tcPr>
          <w:p w14:paraId="2C7FDFF8"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40BFF8D9"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0C11F07E" w14:textId="77777777" w:rsidTr="00E71317">
        <w:tc>
          <w:tcPr>
            <w:tcW w:w="5566" w:type="dxa"/>
          </w:tcPr>
          <w:p w14:paraId="2BDCE1AA" w14:textId="76819499" w:rsidR="00E71317" w:rsidRPr="000C5B4B" w:rsidDel="00C87358" w:rsidRDefault="00E71317" w:rsidP="00E71317">
            <w:pPr>
              <w:spacing w:before="60" w:after="60"/>
              <w:ind w:right="57"/>
              <w:rPr>
                <w:rFonts w:ascii="Arial" w:hAnsi="Arial" w:cs="Arial"/>
                <w:snapToGrid w:val="0"/>
                <w:sz w:val="22"/>
                <w:szCs w:val="22"/>
              </w:rPr>
            </w:pPr>
            <w:r w:rsidRPr="000572E2">
              <w:rPr>
                <w:rFonts w:ascii="Arial" w:hAnsi="Arial" w:cs="Arial"/>
                <w:snapToGrid w:val="0"/>
                <w:sz w:val="22"/>
                <w:szCs w:val="22"/>
              </w:rPr>
              <w:t>IED umístěno samostatně nad každým polem</w:t>
            </w:r>
          </w:p>
        </w:tc>
        <w:tc>
          <w:tcPr>
            <w:tcW w:w="2553" w:type="dxa"/>
          </w:tcPr>
          <w:p w14:paraId="53C9F639" w14:textId="1E9EB143"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5F7BCC8" w14:textId="490316F4"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7C3C1CBE" w14:textId="77777777" w:rsidTr="00E71317">
        <w:tc>
          <w:tcPr>
            <w:tcW w:w="5566" w:type="dxa"/>
          </w:tcPr>
          <w:p w14:paraId="262A5695" w14:textId="666E4800" w:rsidR="00E71317" w:rsidRPr="000C5B4B" w:rsidRDefault="00E71317" w:rsidP="00E71317">
            <w:pPr>
              <w:spacing w:before="60" w:after="60"/>
              <w:ind w:right="57"/>
              <w:rPr>
                <w:rFonts w:ascii="Arial" w:hAnsi="Arial" w:cs="Arial"/>
                <w:snapToGrid w:val="0"/>
                <w:sz w:val="22"/>
                <w:szCs w:val="22"/>
              </w:rPr>
            </w:pPr>
            <w:r w:rsidRPr="000572E2">
              <w:rPr>
                <w:rFonts w:ascii="Arial" w:hAnsi="Arial" w:cs="Arial"/>
                <w:snapToGrid w:val="0"/>
                <w:sz w:val="22"/>
                <w:szCs w:val="22"/>
              </w:rPr>
              <w:t>Zařízení vlastní spotřeby umístěná nad transformátorovým polem</w:t>
            </w:r>
          </w:p>
        </w:tc>
        <w:tc>
          <w:tcPr>
            <w:tcW w:w="2553" w:type="dxa"/>
          </w:tcPr>
          <w:p w14:paraId="4148483A" w14:textId="26B8D0C4"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D07B875" w14:textId="1B2DB723"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0E92C1DC" w14:textId="77777777" w:rsidTr="00E71317">
        <w:tc>
          <w:tcPr>
            <w:tcW w:w="5566" w:type="dxa"/>
          </w:tcPr>
          <w:p w14:paraId="4D53AE15" w14:textId="77777777" w:rsidR="00E71317" w:rsidRPr="001B2D6C" w:rsidRDefault="00E71317" w:rsidP="00E71317">
            <w:pPr>
              <w:spacing w:before="60" w:after="60"/>
              <w:ind w:right="57"/>
              <w:rPr>
                <w:rFonts w:ascii="Arial" w:hAnsi="Arial" w:cs="Arial"/>
                <w:snapToGrid w:val="0"/>
                <w:sz w:val="22"/>
                <w:szCs w:val="22"/>
              </w:rPr>
            </w:pPr>
            <w:r w:rsidRPr="001B2D6C">
              <w:rPr>
                <w:rFonts w:ascii="Arial" w:hAnsi="Arial" w:cs="Arial"/>
                <w:snapToGrid w:val="0"/>
                <w:sz w:val="22"/>
                <w:szCs w:val="22"/>
              </w:rPr>
              <w:t>Umístění konektorové svorkovnice rozhraní nadstavba – VN rozváděč vždy dole v nadstavbě nad příslušným polem</w:t>
            </w:r>
          </w:p>
        </w:tc>
        <w:tc>
          <w:tcPr>
            <w:tcW w:w="2553" w:type="dxa"/>
          </w:tcPr>
          <w:p w14:paraId="1E4A3027"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1F25F773"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311A7600" w14:textId="77777777" w:rsidTr="00E71317">
        <w:tc>
          <w:tcPr>
            <w:tcW w:w="5566" w:type="dxa"/>
          </w:tcPr>
          <w:p w14:paraId="2F23C88C" w14:textId="77777777" w:rsidR="00E71317" w:rsidRPr="001B2D6C" w:rsidRDefault="00E71317" w:rsidP="00E71317">
            <w:pPr>
              <w:spacing w:before="60" w:after="60"/>
              <w:ind w:left="57" w:right="57"/>
              <w:rPr>
                <w:rFonts w:ascii="Arial" w:hAnsi="Arial" w:cs="Arial"/>
                <w:sz w:val="22"/>
                <w:szCs w:val="22"/>
              </w:rPr>
            </w:pPr>
            <w:r w:rsidRPr="001B2D6C">
              <w:rPr>
                <w:rFonts w:ascii="Arial" w:hAnsi="Arial" w:cs="Arial"/>
                <w:b/>
                <w:snapToGrid w:val="0"/>
                <w:sz w:val="22"/>
                <w:szCs w:val="22"/>
              </w:rPr>
              <w:t>Svorky</w:t>
            </w:r>
          </w:p>
        </w:tc>
        <w:tc>
          <w:tcPr>
            <w:tcW w:w="2553" w:type="dxa"/>
          </w:tcPr>
          <w:p w14:paraId="0AD18279" w14:textId="77777777" w:rsidR="00E71317" w:rsidRPr="001B2D6C" w:rsidRDefault="00E71317" w:rsidP="00E71317">
            <w:pPr>
              <w:rPr>
                <w:rFonts w:ascii="Arial" w:hAnsi="Arial" w:cs="Arial"/>
                <w:i/>
                <w:snapToGrid w:val="0"/>
                <w:highlight w:val="lightGray"/>
              </w:rPr>
            </w:pPr>
          </w:p>
        </w:tc>
        <w:tc>
          <w:tcPr>
            <w:tcW w:w="1975" w:type="dxa"/>
          </w:tcPr>
          <w:p w14:paraId="228706BE" w14:textId="77777777" w:rsidR="00E71317" w:rsidRPr="001B2D6C" w:rsidRDefault="00E71317" w:rsidP="00E71317">
            <w:pPr>
              <w:rPr>
                <w:rFonts w:ascii="Arial" w:hAnsi="Arial" w:cs="Arial"/>
                <w:i/>
                <w:snapToGrid w:val="0"/>
                <w:highlight w:val="lightGray"/>
              </w:rPr>
            </w:pPr>
          </w:p>
        </w:tc>
      </w:tr>
      <w:tr w:rsidR="00E71317" w14:paraId="61D671B1" w14:textId="77777777" w:rsidTr="00E71317">
        <w:tc>
          <w:tcPr>
            <w:tcW w:w="5566" w:type="dxa"/>
          </w:tcPr>
          <w:p w14:paraId="5F2DA2B5" w14:textId="77777777" w:rsidR="00E71317" w:rsidRPr="001B2D6C" w:rsidRDefault="00E71317" w:rsidP="00E71317">
            <w:pPr>
              <w:spacing w:before="60" w:after="60"/>
              <w:ind w:right="57"/>
              <w:rPr>
                <w:rFonts w:ascii="Arial" w:hAnsi="Arial" w:cs="Arial"/>
                <w:snapToGrid w:val="0"/>
                <w:sz w:val="22"/>
                <w:szCs w:val="22"/>
              </w:rPr>
            </w:pPr>
            <w:r w:rsidRPr="001B2D6C">
              <w:rPr>
                <w:rFonts w:ascii="Arial" w:hAnsi="Arial" w:cs="Arial"/>
                <w:snapToGrid w:val="0"/>
                <w:sz w:val="22"/>
                <w:szCs w:val="22"/>
              </w:rPr>
              <w:t>Pouze od jednoho dodavatele</w:t>
            </w:r>
          </w:p>
        </w:tc>
        <w:tc>
          <w:tcPr>
            <w:tcW w:w="2553" w:type="dxa"/>
          </w:tcPr>
          <w:p w14:paraId="74C7E93F" w14:textId="562104B9"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344BFA84" w14:textId="52E5845C"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r>
              <w:rPr>
                <w:rFonts w:ascii="Arial" w:hAnsi="Arial" w:cs="Arial"/>
                <w:i/>
                <w:snapToGrid w:val="0"/>
                <w:sz w:val="22"/>
                <w:szCs w:val="22"/>
                <w:highlight w:val="lightGray"/>
              </w:rPr>
              <w:t xml:space="preserve"> – vyplnit konkrétního výrobce</w:t>
            </w:r>
          </w:p>
        </w:tc>
      </w:tr>
      <w:tr w:rsidR="00E71317" w14:paraId="764AD5F7" w14:textId="77777777" w:rsidTr="00E71317">
        <w:tc>
          <w:tcPr>
            <w:tcW w:w="5566" w:type="dxa"/>
          </w:tcPr>
          <w:p w14:paraId="7AD48809" w14:textId="77777777" w:rsidR="00E71317" w:rsidRPr="001B2D6C" w:rsidRDefault="00E71317" w:rsidP="00E71317">
            <w:pPr>
              <w:spacing w:before="60" w:after="60"/>
              <w:ind w:right="57"/>
              <w:rPr>
                <w:rFonts w:ascii="Arial" w:hAnsi="Arial" w:cs="Arial"/>
                <w:snapToGrid w:val="0"/>
                <w:sz w:val="22"/>
                <w:szCs w:val="22"/>
              </w:rPr>
            </w:pPr>
            <w:r w:rsidRPr="001B2D6C">
              <w:rPr>
                <w:rFonts w:ascii="Arial" w:hAnsi="Arial" w:cs="Arial"/>
                <w:snapToGrid w:val="0"/>
                <w:sz w:val="22"/>
                <w:szCs w:val="22"/>
              </w:rPr>
              <w:t>Svorky pro DC a AC napájecí smyčky mezi jednotlivými poli nadstavby:</w:t>
            </w:r>
            <w:r w:rsidRPr="001B2D6C">
              <w:rPr>
                <w:sz w:val="22"/>
                <w:szCs w:val="22"/>
              </w:rPr>
              <w:t xml:space="preserve"> </w:t>
            </w:r>
            <w:r w:rsidRPr="001B2D6C">
              <w:rPr>
                <w:rFonts w:ascii="Arial" w:hAnsi="Arial" w:cs="Arial"/>
                <w:snapToGrid w:val="0"/>
                <w:sz w:val="22"/>
                <w:szCs w:val="22"/>
              </w:rPr>
              <w:t>rozsah průřezů 1÷6 mm</w:t>
            </w:r>
            <w:r w:rsidRPr="001B2D6C">
              <w:rPr>
                <w:rFonts w:ascii="Arial" w:hAnsi="Arial" w:cs="Arial"/>
                <w:snapToGrid w:val="0"/>
                <w:sz w:val="22"/>
                <w:szCs w:val="22"/>
                <w:vertAlign w:val="superscript"/>
              </w:rPr>
              <w:t>2</w:t>
            </w:r>
            <w:r w:rsidRPr="001B2D6C">
              <w:rPr>
                <w:rFonts w:ascii="Arial" w:hAnsi="Arial" w:cs="Arial"/>
                <w:snapToGrid w:val="0"/>
                <w:sz w:val="22"/>
                <w:szCs w:val="22"/>
              </w:rPr>
              <w:t>, musí být průchozí a možnost vzájemného propojení zástrčnými můstky. Proudová přetížitelnost svorky minimálně 40 A.</w:t>
            </w:r>
          </w:p>
        </w:tc>
        <w:tc>
          <w:tcPr>
            <w:tcW w:w="2553" w:type="dxa"/>
          </w:tcPr>
          <w:p w14:paraId="4673C152"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61CC50F6"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4AB369B3" w14:textId="77777777" w:rsidTr="00E71317">
        <w:tc>
          <w:tcPr>
            <w:tcW w:w="5566" w:type="dxa"/>
          </w:tcPr>
          <w:p w14:paraId="2FFF5473" w14:textId="77777777" w:rsidR="00E71317" w:rsidRPr="001B2D6C" w:rsidRDefault="00E71317" w:rsidP="00E71317">
            <w:pPr>
              <w:spacing w:before="60" w:after="60"/>
              <w:ind w:right="57"/>
              <w:rPr>
                <w:rFonts w:ascii="Arial" w:hAnsi="Arial" w:cs="Arial"/>
                <w:snapToGrid w:val="0"/>
                <w:sz w:val="22"/>
                <w:szCs w:val="22"/>
              </w:rPr>
            </w:pPr>
            <w:r w:rsidRPr="001B2D6C">
              <w:rPr>
                <w:rFonts w:ascii="Arial" w:hAnsi="Arial" w:cs="Arial"/>
                <w:snapToGrid w:val="0"/>
                <w:sz w:val="22"/>
                <w:szCs w:val="22"/>
              </w:rPr>
              <w:t>Barvy svorek střídavého napájení: (fáze šedá, nulový vodič – modrá, ochranný vodič zelenožlutá.</w:t>
            </w:r>
          </w:p>
        </w:tc>
        <w:tc>
          <w:tcPr>
            <w:tcW w:w="2553" w:type="dxa"/>
          </w:tcPr>
          <w:p w14:paraId="71579305"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47B01F73"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5F6709D2" w14:textId="77777777" w:rsidTr="00E71317">
        <w:tc>
          <w:tcPr>
            <w:tcW w:w="5566" w:type="dxa"/>
          </w:tcPr>
          <w:p w14:paraId="5FEAD995" w14:textId="77777777"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lastRenderedPageBreak/>
              <w:t>Napájecí svorky pro DC vnitřní rozvod stejnosměrného napájení: rozsah průřezů 1÷4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Musí být nožové rozpojovací a musí mít dvojitý prostor pro propojení zástrčnými můstky pro individuální rozvod potenciálu a napájení. Proudová přetížitelnost svorky minimálně 20 A. </w:t>
            </w:r>
          </w:p>
        </w:tc>
        <w:tc>
          <w:tcPr>
            <w:tcW w:w="2553" w:type="dxa"/>
          </w:tcPr>
          <w:p w14:paraId="4FAA1600"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4B1AD4EB"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5F4579B2" w14:textId="77777777" w:rsidTr="00E71317">
        <w:tc>
          <w:tcPr>
            <w:tcW w:w="5566" w:type="dxa"/>
          </w:tcPr>
          <w:p w14:paraId="0EF09DF3" w14:textId="77777777"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t>Svorky pro obvody signalizace a ovládání: rozsah průřezů 0,14÷4 mm</w:t>
            </w:r>
            <w:r w:rsidRPr="001B2D6C">
              <w:rPr>
                <w:rFonts w:ascii="Arial" w:hAnsi="Arial" w:cs="Arial"/>
                <w:snapToGrid w:val="0"/>
                <w:sz w:val="22"/>
                <w:szCs w:val="22"/>
                <w:vertAlign w:val="superscript"/>
              </w:rPr>
              <w:t>2</w:t>
            </w:r>
            <w:r w:rsidRPr="001B2D6C">
              <w:rPr>
                <w:rFonts w:ascii="Arial" w:hAnsi="Arial" w:cs="Arial"/>
                <w:snapToGrid w:val="0"/>
                <w:sz w:val="22"/>
                <w:szCs w:val="22"/>
              </w:rPr>
              <w:t>. Musí být nožové rozpojovací se zkušební dutinkou na obou stranách. Proudová přetížitelnost svorky minimálně 15 A.</w:t>
            </w:r>
          </w:p>
        </w:tc>
        <w:tc>
          <w:tcPr>
            <w:tcW w:w="2553" w:type="dxa"/>
          </w:tcPr>
          <w:p w14:paraId="3FE832E4"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49F536D6"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5A623A1D" w14:textId="77777777" w:rsidTr="00E71317">
        <w:tc>
          <w:tcPr>
            <w:tcW w:w="5566" w:type="dxa"/>
          </w:tcPr>
          <w:p w14:paraId="075A8639" w14:textId="77777777"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t xml:space="preserve">Svorky pro měření proudů a napětí </w:t>
            </w:r>
            <w:r w:rsidRPr="001B2D6C">
              <w:rPr>
                <w:rFonts w:ascii="Arial" w:hAnsi="Arial" w:cs="Arial"/>
                <w:b/>
                <w:snapToGrid w:val="0"/>
                <w:sz w:val="22"/>
                <w:szCs w:val="22"/>
              </w:rPr>
              <w:t>v poli s vypínačem:</w:t>
            </w:r>
            <w:r w:rsidRPr="001B2D6C">
              <w:rPr>
                <w:rFonts w:ascii="Arial" w:hAnsi="Arial" w:cs="Arial"/>
                <w:snapToGrid w:val="0"/>
                <w:sz w:val="22"/>
                <w:szCs w:val="22"/>
              </w:rPr>
              <w:t xml:space="preserve"> průběžné bez možnosti rozpojení, vyzkratování ani možnosti připojení zkušebních dutinek. Proudová přetížitelnost svorky musí být minimálně </w:t>
            </w:r>
            <w:r w:rsidRPr="001B2D6C">
              <w:rPr>
                <w:rFonts w:ascii="Arial" w:hAnsi="Arial" w:cs="Arial"/>
                <w:snapToGrid w:val="0"/>
                <w:sz w:val="22"/>
                <w:szCs w:val="22"/>
              </w:rPr>
              <w:br/>
              <w:t>55 A, musí být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2553" w:type="dxa"/>
          </w:tcPr>
          <w:p w14:paraId="36DBE30B"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2CA1E886"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37BAB5FE" w14:textId="77777777" w:rsidTr="00E71317">
        <w:tc>
          <w:tcPr>
            <w:tcW w:w="5566" w:type="dxa"/>
          </w:tcPr>
          <w:p w14:paraId="055C57C9" w14:textId="77777777"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t xml:space="preserve">Umístění zkušebních zásuvek v poli </w:t>
            </w:r>
            <w:r w:rsidRPr="001B2D6C">
              <w:rPr>
                <w:rFonts w:ascii="Arial" w:hAnsi="Arial" w:cs="Arial"/>
                <w:snapToGrid w:val="0"/>
                <w:sz w:val="22"/>
                <w:szCs w:val="22"/>
              </w:rPr>
              <w:br/>
              <w:t>s vypínačem</w:t>
            </w:r>
          </w:p>
        </w:tc>
        <w:tc>
          <w:tcPr>
            <w:tcW w:w="2553" w:type="dxa"/>
          </w:tcPr>
          <w:p w14:paraId="42A0670D"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1E9E3DEF"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44775C5D" w14:textId="77777777" w:rsidTr="00E71317">
        <w:tc>
          <w:tcPr>
            <w:tcW w:w="5566" w:type="dxa"/>
          </w:tcPr>
          <w:p w14:paraId="10E4A5A5" w14:textId="77777777" w:rsidR="00E71317" w:rsidRPr="001B2D6C" w:rsidRDefault="00E71317" w:rsidP="00E71317">
            <w:pPr>
              <w:spacing w:before="80"/>
              <w:jc w:val="both"/>
              <w:rPr>
                <w:rFonts w:ascii="Arial" w:hAnsi="Arial" w:cs="Arial"/>
                <w:snapToGrid w:val="0"/>
              </w:rPr>
            </w:pPr>
            <w:r w:rsidRPr="001B2D6C">
              <w:rPr>
                <w:rFonts w:ascii="Arial" w:hAnsi="Arial" w:cs="Arial"/>
                <w:snapToGrid w:val="0"/>
                <w:sz w:val="22"/>
                <w:szCs w:val="22"/>
              </w:rPr>
              <w:t xml:space="preserve">Svorky pro měření proudů </w:t>
            </w:r>
            <w:r w:rsidRPr="001B2D6C">
              <w:rPr>
                <w:rFonts w:ascii="Arial" w:hAnsi="Arial" w:cs="Arial"/>
                <w:b/>
                <w:snapToGrid w:val="0"/>
                <w:sz w:val="22"/>
                <w:szCs w:val="22"/>
              </w:rPr>
              <w:t>v poli s odpínačem:</w:t>
            </w:r>
            <w:r w:rsidRPr="001B2D6C">
              <w:rPr>
                <w:rFonts w:ascii="Arial" w:hAnsi="Arial" w:cs="Arial"/>
                <w:snapToGrid w:val="0"/>
                <w:sz w:val="22"/>
                <w:szCs w:val="22"/>
              </w:rPr>
              <w:t xml:space="preserve"> Proudové svorky musí být možno přednostně na straně měničů vyzkratovat a poté rozpojit vyzkratovanou stranu svorky od strany připojení do IED. Musí umožnit připojení zkušebních dutinek na obou stranách. Proudová přetížitelnost svorky musí být minimálně 55 A,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2553" w:type="dxa"/>
          </w:tcPr>
          <w:p w14:paraId="2EB372A6"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35421DA0"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1987DA67" w14:textId="77777777" w:rsidTr="00E71317">
        <w:tc>
          <w:tcPr>
            <w:tcW w:w="5566" w:type="dxa"/>
          </w:tcPr>
          <w:p w14:paraId="321F4270" w14:textId="77777777" w:rsidR="00E71317" w:rsidRPr="001B2D6C" w:rsidRDefault="00E71317" w:rsidP="00E71317">
            <w:pPr>
              <w:spacing w:before="80"/>
              <w:jc w:val="both"/>
              <w:rPr>
                <w:rFonts w:ascii="Arial" w:hAnsi="Arial" w:cs="Arial"/>
                <w:snapToGrid w:val="0"/>
              </w:rPr>
            </w:pPr>
            <w:r w:rsidRPr="001B2D6C">
              <w:rPr>
                <w:rFonts w:ascii="Arial" w:hAnsi="Arial" w:cs="Arial"/>
                <w:snapToGrid w:val="0"/>
                <w:sz w:val="22"/>
                <w:szCs w:val="22"/>
              </w:rPr>
              <w:t xml:space="preserve">Svorky pro měření napětí </w:t>
            </w:r>
            <w:r w:rsidRPr="001B2D6C">
              <w:rPr>
                <w:rFonts w:ascii="Arial" w:hAnsi="Arial" w:cs="Arial"/>
                <w:b/>
                <w:snapToGrid w:val="0"/>
                <w:sz w:val="22"/>
                <w:szCs w:val="22"/>
              </w:rPr>
              <w:t xml:space="preserve">v poli s odpínačem: </w:t>
            </w:r>
            <w:r w:rsidRPr="001B2D6C">
              <w:rPr>
                <w:rFonts w:ascii="Arial" w:hAnsi="Arial" w:cs="Arial"/>
                <w:snapToGrid w:val="0"/>
                <w:sz w:val="22"/>
                <w:szCs w:val="22"/>
              </w:rPr>
              <w:t xml:space="preserve">napěťové svorky musí být rozpojitelné s možností umístění zkušební dutinky na obou stranách. Proudová přetížitelnost svorky musí být minimálně </w:t>
            </w:r>
            <w:r w:rsidRPr="001B2D6C">
              <w:rPr>
                <w:rFonts w:ascii="Arial" w:hAnsi="Arial" w:cs="Arial"/>
                <w:snapToGrid w:val="0"/>
                <w:sz w:val="22"/>
                <w:szCs w:val="22"/>
              </w:rPr>
              <w:br/>
              <w:t xml:space="preserve">55 A, možnost připojení vodiče do průřezu </w:t>
            </w:r>
            <w:r w:rsidRPr="001B2D6C">
              <w:rPr>
                <w:rFonts w:ascii="Arial" w:hAnsi="Arial" w:cs="Arial"/>
                <w:snapToGrid w:val="0"/>
                <w:sz w:val="22"/>
                <w:szCs w:val="22"/>
              </w:rPr>
              <w:br/>
              <w:t>6 mm</w:t>
            </w:r>
            <w:r w:rsidRPr="001B2D6C">
              <w:rPr>
                <w:rFonts w:ascii="Arial" w:hAnsi="Arial" w:cs="Arial"/>
                <w:snapToGrid w:val="0"/>
                <w:sz w:val="22"/>
                <w:szCs w:val="22"/>
                <w:vertAlign w:val="superscript"/>
              </w:rPr>
              <w:t>2</w:t>
            </w:r>
            <w:r w:rsidRPr="001B2D6C">
              <w:rPr>
                <w:rFonts w:ascii="Arial" w:hAnsi="Arial" w:cs="Arial"/>
                <w:snapToGrid w:val="0"/>
                <w:sz w:val="22"/>
                <w:szCs w:val="22"/>
              </w:rPr>
              <w:t>.</w:t>
            </w:r>
          </w:p>
        </w:tc>
        <w:tc>
          <w:tcPr>
            <w:tcW w:w="2553" w:type="dxa"/>
          </w:tcPr>
          <w:p w14:paraId="744496AE"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065582CE"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2B847562" w14:textId="77777777" w:rsidTr="00E71317">
        <w:tc>
          <w:tcPr>
            <w:tcW w:w="5566" w:type="dxa"/>
          </w:tcPr>
          <w:p w14:paraId="0BD2526D" w14:textId="77777777"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t>Svorky napěťového měniče PTN v poli měření: musí být rozpojitelné s možností umístění zkušební dutinky na obou stranách. Proudová přetížitelnost svorky musí být minimálně 55 A, možnost připojení vodiče do průřezu 6 mm</w:t>
            </w:r>
            <w:r w:rsidRPr="001B2D6C">
              <w:rPr>
                <w:rFonts w:ascii="Arial" w:hAnsi="Arial" w:cs="Arial"/>
                <w:snapToGrid w:val="0"/>
                <w:sz w:val="22"/>
                <w:szCs w:val="22"/>
                <w:vertAlign w:val="superscript"/>
              </w:rPr>
              <w:t>2</w:t>
            </w:r>
            <w:r w:rsidRPr="001B2D6C">
              <w:rPr>
                <w:rFonts w:ascii="Arial" w:hAnsi="Arial" w:cs="Arial"/>
                <w:snapToGrid w:val="0"/>
                <w:sz w:val="22"/>
                <w:szCs w:val="22"/>
              </w:rPr>
              <w:t xml:space="preserve">.  </w:t>
            </w:r>
          </w:p>
        </w:tc>
        <w:tc>
          <w:tcPr>
            <w:tcW w:w="2553" w:type="dxa"/>
          </w:tcPr>
          <w:p w14:paraId="1EB0CB22"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7F6D9F47"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302AD4EF" w14:textId="77777777" w:rsidTr="00E71317">
        <w:tc>
          <w:tcPr>
            <w:tcW w:w="5566" w:type="dxa"/>
          </w:tcPr>
          <w:p w14:paraId="1397FD8E" w14:textId="321C9F79" w:rsidR="00E71317" w:rsidRPr="001B2D6C" w:rsidRDefault="00E71317" w:rsidP="00E71317">
            <w:pPr>
              <w:spacing w:before="80"/>
              <w:jc w:val="both"/>
              <w:rPr>
                <w:rFonts w:ascii="Arial" w:hAnsi="Arial" w:cs="Arial"/>
                <w:snapToGrid w:val="0"/>
                <w:sz w:val="22"/>
                <w:szCs w:val="22"/>
              </w:rPr>
            </w:pPr>
            <w:r w:rsidRPr="001B2D6C">
              <w:rPr>
                <w:rFonts w:ascii="Arial" w:hAnsi="Arial" w:cs="Arial"/>
                <w:snapToGrid w:val="0"/>
                <w:sz w:val="22"/>
                <w:szCs w:val="22"/>
              </w:rPr>
              <w:t>Svorky pro případ požadavku napájení vlastní spotřeby z výkonového napěťového měniče PTN: musí být průchozí a musí mít možnost vzájemného propojení zástrčnými můstky. Proudová přetížitelnost svorky minimálně 40 A</w:t>
            </w:r>
          </w:p>
        </w:tc>
        <w:tc>
          <w:tcPr>
            <w:tcW w:w="2553" w:type="dxa"/>
          </w:tcPr>
          <w:p w14:paraId="48E6F8F7" w14:textId="77777777" w:rsidR="00E71317" w:rsidRPr="001B2D6C" w:rsidRDefault="00E71317" w:rsidP="00E71317">
            <w:pPr>
              <w:spacing w:before="60" w:after="60"/>
              <w:ind w:left="57" w:right="57"/>
              <w:rPr>
                <w:rFonts w:ascii="Arial" w:hAnsi="Arial" w:cs="Arial"/>
              </w:rPr>
            </w:pPr>
            <w:r w:rsidRPr="001B2D6C">
              <w:rPr>
                <w:rFonts w:ascii="Arial" w:hAnsi="Arial" w:cs="Arial"/>
                <w:sz w:val="22"/>
                <w:szCs w:val="22"/>
              </w:rPr>
              <w:t>ANO</w:t>
            </w:r>
          </w:p>
        </w:tc>
        <w:tc>
          <w:tcPr>
            <w:tcW w:w="1975" w:type="dxa"/>
          </w:tcPr>
          <w:p w14:paraId="5FEA0767" w14:textId="77777777" w:rsidR="00E71317" w:rsidRPr="001B2D6C" w:rsidRDefault="00E71317" w:rsidP="00E71317">
            <w:pPr>
              <w:rPr>
                <w:rFonts w:ascii="Arial" w:hAnsi="Arial" w:cs="Arial"/>
                <w:i/>
                <w:snapToGrid w:val="0"/>
                <w:highlight w:val="lightGray"/>
              </w:rPr>
            </w:pPr>
            <w:r w:rsidRPr="001B2D6C">
              <w:rPr>
                <w:rFonts w:ascii="Arial" w:hAnsi="Arial" w:cs="Arial"/>
                <w:i/>
                <w:snapToGrid w:val="0"/>
                <w:sz w:val="22"/>
                <w:szCs w:val="22"/>
                <w:highlight w:val="lightGray"/>
              </w:rPr>
              <w:t>[ANO/NE]</w:t>
            </w:r>
          </w:p>
        </w:tc>
      </w:tr>
      <w:tr w:rsidR="00E71317" w14:paraId="4DE1A7B6" w14:textId="77777777" w:rsidTr="00E71317">
        <w:trPr>
          <w:trHeight w:val="460"/>
        </w:trPr>
        <w:tc>
          <w:tcPr>
            <w:tcW w:w="10094" w:type="dxa"/>
            <w:gridSpan w:val="3"/>
            <w:vAlign w:val="center"/>
          </w:tcPr>
          <w:p w14:paraId="7637987B" w14:textId="77777777" w:rsidR="00E71317" w:rsidRPr="00C4330C" w:rsidRDefault="00E71317" w:rsidP="00E71317">
            <w:pPr>
              <w:rPr>
                <w:rFonts w:ascii="Arial" w:hAnsi="Arial" w:cs="Arial"/>
                <w:b/>
                <w:i/>
                <w:snapToGrid w:val="0"/>
                <w:color w:val="000000"/>
                <w:highlight w:val="lightGray"/>
              </w:rPr>
            </w:pPr>
            <w:r w:rsidRPr="00C4330C">
              <w:rPr>
                <w:rFonts w:ascii="Arial" w:hAnsi="Arial" w:cs="Arial"/>
                <w:b/>
                <w:sz w:val="22"/>
                <w:szCs w:val="22"/>
              </w:rPr>
              <w:t xml:space="preserve">Systém detekce napětí – dálkové </w:t>
            </w:r>
            <w:r>
              <w:rPr>
                <w:rFonts w:ascii="Arial" w:hAnsi="Arial" w:cs="Arial"/>
                <w:b/>
                <w:sz w:val="22"/>
                <w:szCs w:val="22"/>
              </w:rPr>
              <w:t>signalizace</w:t>
            </w:r>
          </w:p>
        </w:tc>
      </w:tr>
      <w:tr w:rsidR="00E71317" w14:paraId="6514C47C" w14:textId="77777777" w:rsidTr="00E71317">
        <w:tc>
          <w:tcPr>
            <w:tcW w:w="5566" w:type="dxa"/>
          </w:tcPr>
          <w:p w14:paraId="64EBC2DD"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Systém detekce napětí s kontakty pro dálkový přenos dat</w:t>
            </w:r>
          </w:p>
        </w:tc>
        <w:tc>
          <w:tcPr>
            <w:tcW w:w="2553" w:type="dxa"/>
          </w:tcPr>
          <w:p w14:paraId="439F78A5"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ANO</w:t>
            </w:r>
          </w:p>
        </w:tc>
        <w:tc>
          <w:tcPr>
            <w:tcW w:w="1975" w:type="dxa"/>
          </w:tcPr>
          <w:p w14:paraId="57E41C0B"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71CC7ACE" w14:textId="77777777" w:rsidTr="00E71317">
        <w:tc>
          <w:tcPr>
            <w:tcW w:w="5566" w:type="dxa"/>
          </w:tcPr>
          <w:p w14:paraId="68C2B7DD"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lastRenderedPageBreak/>
              <w:t>Stav kontaktů</w:t>
            </w:r>
          </w:p>
        </w:tc>
        <w:tc>
          <w:tcPr>
            <w:tcW w:w="2553" w:type="dxa"/>
          </w:tcPr>
          <w:p w14:paraId="11148BEE"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4 stavový (00,01,10,11)</w:t>
            </w:r>
          </w:p>
        </w:tc>
        <w:tc>
          <w:tcPr>
            <w:tcW w:w="1975" w:type="dxa"/>
          </w:tcPr>
          <w:p w14:paraId="5C48D97D" w14:textId="77777777" w:rsidR="00E71317" w:rsidRPr="00BB2245" w:rsidRDefault="00E71317" w:rsidP="00E71317">
            <w:pPr>
              <w:rPr>
                <w:rFonts w:ascii="Arial" w:hAnsi="Arial" w:cs="Arial"/>
                <w:i/>
                <w:snapToGrid w:val="0"/>
                <w:color w:val="000000"/>
                <w:highlight w:val="lightGray"/>
              </w:rPr>
            </w:pPr>
            <w:r w:rsidRPr="005C6B03">
              <w:rPr>
                <w:rFonts w:ascii="Arial" w:hAnsi="Arial" w:cs="Arial"/>
                <w:i/>
                <w:snapToGrid w:val="0"/>
                <w:color w:val="000000"/>
                <w:sz w:val="22"/>
                <w:szCs w:val="22"/>
                <w:highlight w:val="lightGray"/>
              </w:rPr>
              <w:t>[ANO/NE]</w:t>
            </w:r>
          </w:p>
        </w:tc>
      </w:tr>
      <w:tr w:rsidR="00E71317" w14:paraId="56172363" w14:textId="77777777" w:rsidTr="00E71317">
        <w:tc>
          <w:tcPr>
            <w:tcW w:w="5566" w:type="dxa"/>
          </w:tcPr>
          <w:p w14:paraId="4C902E57" w14:textId="77777777" w:rsidR="00E71317" w:rsidRPr="00C4330C" w:rsidRDefault="00E71317" w:rsidP="00E71317">
            <w:pPr>
              <w:spacing w:before="60" w:after="60"/>
              <w:ind w:left="57" w:right="57"/>
              <w:rPr>
                <w:rFonts w:ascii="Arial" w:hAnsi="Arial" w:cs="Arial"/>
                <w:sz w:val="22"/>
                <w:szCs w:val="22"/>
              </w:rPr>
            </w:pPr>
            <w:r w:rsidRPr="00C4330C">
              <w:rPr>
                <w:rFonts w:ascii="Arial" w:hAnsi="Arial" w:cs="Arial"/>
                <w:sz w:val="22"/>
                <w:szCs w:val="22"/>
              </w:rPr>
              <w:t>Typ přístroje</w:t>
            </w:r>
          </w:p>
        </w:tc>
        <w:tc>
          <w:tcPr>
            <w:tcW w:w="2553" w:type="dxa"/>
          </w:tcPr>
          <w:p w14:paraId="524EA309" w14:textId="77777777" w:rsidR="00E71317" w:rsidRPr="00C4330C" w:rsidRDefault="00E71317" w:rsidP="00E71317">
            <w:pPr>
              <w:spacing w:before="60" w:after="60"/>
              <w:ind w:left="57" w:right="57"/>
              <w:rPr>
                <w:rFonts w:ascii="Arial" w:hAnsi="Arial" w:cs="Arial"/>
                <w:sz w:val="22"/>
                <w:szCs w:val="22"/>
              </w:rPr>
            </w:pPr>
          </w:p>
        </w:tc>
        <w:tc>
          <w:tcPr>
            <w:tcW w:w="1975" w:type="dxa"/>
          </w:tcPr>
          <w:p w14:paraId="2DD16B89" w14:textId="77777777" w:rsidR="00E71317" w:rsidRPr="00BB2245" w:rsidRDefault="00E71317" w:rsidP="00E71317">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r w:rsidR="00E71317" w14:paraId="59E82200" w14:textId="77777777" w:rsidTr="00E71317">
        <w:trPr>
          <w:trHeight w:val="304"/>
        </w:trPr>
        <w:tc>
          <w:tcPr>
            <w:tcW w:w="10094" w:type="dxa"/>
            <w:gridSpan w:val="3"/>
          </w:tcPr>
          <w:p w14:paraId="50B564C8" w14:textId="77777777" w:rsidR="00E71317" w:rsidRDefault="00E71317" w:rsidP="00E71317">
            <w:r w:rsidRPr="00963A1D">
              <w:rPr>
                <w:rFonts w:ascii="Arial" w:hAnsi="Arial" w:cs="Arial"/>
                <w:b/>
                <w:snapToGrid w:val="0"/>
                <w:color w:val="000000"/>
                <w:sz w:val="22"/>
                <w:szCs w:val="22"/>
              </w:rPr>
              <w:t>Zkoušky</w:t>
            </w:r>
          </w:p>
        </w:tc>
      </w:tr>
      <w:tr w:rsidR="00E71317" w14:paraId="58065B3E" w14:textId="77777777" w:rsidTr="00E71317">
        <w:tc>
          <w:tcPr>
            <w:tcW w:w="5566" w:type="dxa"/>
          </w:tcPr>
          <w:p w14:paraId="396D2F92" w14:textId="77777777" w:rsidR="00E71317" w:rsidRPr="00DD04B3" w:rsidRDefault="00E71317" w:rsidP="00E71317">
            <w:pPr>
              <w:rPr>
                <w:rFonts w:ascii="Arial" w:hAnsi="Arial" w:cs="Arial"/>
                <w:snapToGrid w:val="0"/>
                <w:color w:val="000000"/>
                <w:sz w:val="22"/>
                <w:szCs w:val="22"/>
              </w:rPr>
            </w:pPr>
            <w:r w:rsidRPr="00DD04B3">
              <w:rPr>
                <w:rFonts w:ascii="Arial" w:hAnsi="Arial" w:cs="Arial"/>
                <w:snapToGrid w:val="0"/>
                <w:color w:val="000000"/>
                <w:sz w:val="22"/>
                <w:szCs w:val="22"/>
              </w:rPr>
              <w:t>Typové zkoušky</w:t>
            </w:r>
          </w:p>
        </w:tc>
        <w:tc>
          <w:tcPr>
            <w:tcW w:w="2553" w:type="dxa"/>
          </w:tcPr>
          <w:p w14:paraId="2CC6B826" w14:textId="77777777" w:rsidR="00E71317" w:rsidRPr="00DD04B3" w:rsidRDefault="00E71317" w:rsidP="00E71317">
            <w:pPr>
              <w:spacing w:before="60"/>
              <w:jc w:val="both"/>
              <w:rPr>
                <w:rFonts w:ascii="Arial" w:hAnsi="Arial" w:cs="Arial"/>
                <w:snapToGrid w:val="0"/>
                <w:color w:val="000000"/>
                <w:sz w:val="22"/>
                <w:szCs w:val="22"/>
              </w:rPr>
            </w:pPr>
            <w:r w:rsidRPr="00DD04B3">
              <w:rPr>
                <w:rFonts w:ascii="Arial" w:hAnsi="Arial" w:cs="Arial"/>
                <w:snapToGrid w:val="0"/>
                <w:color w:val="000000"/>
                <w:sz w:val="22"/>
                <w:szCs w:val="22"/>
              </w:rPr>
              <w:t xml:space="preserve">dle  </w:t>
            </w:r>
            <w:r>
              <w:rPr>
                <w:rFonts w:ascii="Arial" w:hAnsi="Arial" w:cs="Arial"/>
                <w:snapToGrid w:val="0"/>
                <w:color w:val="000000"/>
                <w:sz w:val="22"/>
                <w:szCs w:val="22"/>
              </w:rPr>
              <w:t>ČSN EN 62271-200 ed.2</w:t>
            </w:r>
          </w:p>
        </w:tc>
        <w:tc>
          <w:tcPr>
            <w:tcW w:w="1975" w:type="dxa"/>
          </w:tcPr>
          <w:p w14:paraId="5E9367EA" w14:textId="77777777" w:rsidR="00E71317" w:rsidRDefault="00E71317" w:rsidP="00E71317">
            <w:r w:rsidRPr="00BB2245">
              <w:rPr>
                <w:rFonts w:ascii="Arial" w:hAnsi="Arial" w:cs="Arial"/>
                <w:i/>
                <w:snapToGrid w:val="0"/>
                <w:color w:val="000000"/>
                <w:sz w:val="22"/>
                <w:szCs w:val="22"/>
                <w:highlight w:val="lightGray"/>
              </w:rPr>
              <w:t>[ANO/NE]</w:t>
            </w:r>
          </w:p>
        </w:tc>
      </w:tr>
      <w:tr w:rsidR="00A31844" w14:paraId="6F7319EB" w14:textId="77777777" w:rsidTr="00E71317">
        <w:tc>
          <w:tcPr>
            <w:tcW w:w="5566" w:type="dxa"/>
          </w:tcPr>
          <w:p w14:paraId="631D1047" w14:textId="75EDC59D" w:rsidR="00A31844" w:rsidRPr="000C5B4B" w:rsidRDefault="002B5C44" w:rsidP="00E71317">
            <w:pPr>
              <w:rPr>
                <w:rFonts w:ascii="Arial" w:hAnsi="Arial" w:cs="Arial"/>
                <w:snapToGrid w:val="0"/>
                <w:color w:val="000000"/>
                <w:sz w:val="22"/>
                <w:szCs w:val="22"/>
              </w:rPr>
            </w:pPr>
            <w:r w:rsidRPr="006F756A">
              <w:rPr>
                <w:rFonts w:ascii="Arial" w:hAnsi="Arial" w:cs="Arial"/>
                <w:snapToGrid w:val="0"/>
                <w:color w:val="000000"/>
              </w:rPr>
              <w:t xml:space="preserve">Typové zkoušky provedeny </w:t>
            </w:r>
            <w:r w:rsidR="001869DE" w:rsidRPr="006F756A">
              <w:rPr>
                <w:rFonts w:ascii="Arial" w:hAnsi="Arial" w:cs="Arial"/>
                <w:snapToGrid w:val="0"/>
                <w:color w:val="000000"/>
              </w:rPr>
              <w:t>s:</w:t>
            </w:r>
          </w:p>
        </w:tc>
        <w:tc>
          <w:tcPr>
            <w:tcW w:w="2553" w:type="dxa"/>
          </w:tcPr>
          <w:p w14:paraId="6D066049" w14:textId="4A3F25B8" w:rsidR="00A31844" w:rsidRPr="000C5B4B" w:rsidRDefault="00152D1A" w:rsidP="000C5B4B">
            <w:pPr>
              <w:rPr>
                <w:rFonts w:ascii="Arial" w:hAnsi="Arial" w:cs="Arial"/>
                <w:snapToGrid w:val="0"/>
                <w:color w:val="000000"/>
                <w:sz w:val="22"/>
                <w:szCs w:val="22"/>
              </w:rPr>
            </w:pPr>
            <w:r w:rsidRPr="006F756A">
              <w:rPr>
                <w:rFonts w:ascii="Arial" w:hAnsi="Arial" w:cs="Arial"/>
                <w:snapToGrid w:val="0"/>
                <w:color w:val="000000"/>
              </w:rPr>
              <w:t>Uveďte výrobce</w:t>
            </w:r>
            <w:r w:rsidR="00F21384" w:rsidRPr="006F756A">
              <w:rPr>
                <w:rFonts w:ascii="Arial" w:hAnsi="Arial" w:cs="Arial"/>
                <w:snapToGrid w:val="0"/>
                <w:color w:val="000000"/>
              </w:rPr>
              <w:t xml:space="preserve"> a typ</w:t>
            </w:r>
            <w:r w:rsidRPr="006F756A">
              <w:rPr>
                <w:rFonts w:ascii="Arial" w:hAnsi="Arial" w:cs="Arial"/>
                <w:snapToGrid w:val="0"/>
                <w:color w:val="000000"/>
              </w:rPr>
              <w:t xml:space="preserve"> kioskových trafostanic</w:t>
            </w:r>
          </w:p>
        </w:tc>
        <w:tc>
          <w:tcPr>
            <w:tcW w:w="1975" w:type="dxa"/>
          </w:tcPr>
          <w:p w14:paraId="28A8D153" w14:textId="5BB2C6AC" w:rsidR="00A31844" w:rsidRPr="00BB2245" w:rsidRDefault="001869DE" w:rsidP="00E71317">
            <w:pPr>
              <w:rPr>
                <w:rFonts w:ascii="Arial" w:hAnsi="Arial" w:cs="Arial"/>
                <w:i/>
                <w:snapToGrid w:val="0"/>
                <w:color w:val="000000"/>
                <w:highlight w:val="lightGray"/>
              </w:rPr>
            </w:pPr>
            <w:r w:rsidRPr="006D2ECA">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6D2ECA">
              <w:rPr>
                <w:rFonts w:ascii="Arial" w:hAnsi="Arial" w:cs="Arial"/>
                <w:i/>
                <w:snapToGrid w:val="0"/>
                <w:color w:val="000000"/>
                <w:sz w:val="22"/>
                <w:szCs w:val="22"/>
                <w:highlight w:val="lightGray"/>
              </w:rPr>
              <w:t>]</w:t>
            </w:r>
          </w:p>
        </w:tc>
      </w:tr>
    </w:tbl>
    <w:p w14:paraId="66E7466C" w14:textId="77777777" w:rsidR="0051558E" w:rsidRDefault="0051558E" w:rsidP="000C5B4B">
      <w:pPr>
        <w:spacing w:before="80"/>
        <w:jc w:val="both"/>
        <w:rPr>
          <w:rFonts w:ascii="Arial" w:hAnsi="Arial" w:cs="Arial"/>
          <w:snapToGrid w:val="0"/>
          <w:color w:val="000000"/>
        </w:rPr>
      </w:pPr>
    </w:p>
    <w:p w14:paraId="0216C6D2" w14:textId="44BB05CA" w:rsidR="00FC4362" w:rsidRDefault="00FC4362" w:rsidP="000C5B4B">
      <w:pPr>
        <w:rPr>
          <w:rFonts w:ascii="Arial" w:hAnsi="Arial" w:cs="Arial"/>
          <w:snapToGrid w:val="0"/>
          <w:color w:val="000000"/>
        </w:rPr>
      </w:pPr>
      <w:r>
        <w:rPr>
          <w:rFonts w:ascii="Arial" w:hAnsi="Arial" w:cs="Arial"/>
          <w:snapToGrid w:val="0"/>
          <w:color w:val="000000"/>
        </w:rPr>
        <w:t>Tabulka nabízených typů:</w:t>
      </w:r>
    </w:p>
    <w:p w14:paraId="3ED622AF" w14:textId="77777777" w:rsidR="00FC4362" w:rsidRDefault="00FC4362" w:rsidP="00FC4362">
      <w:pPr>
        <w:spacing w:before="80"/>
        <w:ind w:left="142"/>
        <w:jc w:val="both"/>
        <w:rPr>
          <w:rFonts w:ascii="Arial" w:hAnsi="Arial" w:cs="Arial"/>
          <w:snapToGrid w:val="0"/>
          <w:color w:val="000000"/>
        </w:rPr>
      </w:pPr>
    </w:p>
    <w:tbl>
      <w:tblPr>
        <w:tblStyle w:val="Mkatabulky"/>
        <w:tblpPr w:leftFromText="141" w:rightFromText="141" w:vertAnchor="text" w:tblpX="-60" w:tblpY="1"/>
        <w:tblOverlap w:val="never"/>
        <w:tblW w:w="9747" w:type="dxa"/>
        <w:tblLook w:val="04A0" w:firstRow="1" w:lastRow="0" w:firstColumn="1" w:lastColumn="0" w:noHBand="0" w:noVBand="1"/>
      </w:tblPr>
      <w:tblGrid>
        <w:gridCol w:w="7479"/>
        <w:gridCol w:w="2268"/>
      </w:tblGrid>
      <w:tr w:rsidR="00FC4362" w14:paraId="5F324D0E" w14:textId="77777777" w:rsidTr="00F226E8">
        <w:tc>
          <w:tcPr>
            <w:tcW w:w="7479" w:type="dxa"/>
          </w:tcPr>
          <w:p w14:paraId="37FD567D" w14:textId="77777777" w:rsidR="00FC4362" w:rsidRDefault="00FC4362" w:rsidP="008A3A50">
            <w:pPr>
              <w:tabs>
                <w:tab w:val="left" w:pos="284"/>
              </w:tabs>
              <w:spacing w:before="80"/>
              <w:ind w:left="142"/>
              <w:jc w:val="both"/>
              <w:rPr>
                <w:rFonts w:ascii="Arial" w:hAnsi="Arial" w:cs="Arial"/>
                <w:snapToGrid w:val="0"/>
                <w:color w:val="000000"/>
                <w:sz w:val="22"/>
                <w:szCs w:val="22"/>
              </w:rPr>
            </w:pPr>
            <w:r w:rsidRPr="001756F8">
              <w:rPr>
                <w:rFonts w:ascii="Arial" w:hAnsi="Arial" w:cs="Arial"/>
                <w:snapToGrid w:val="0"/>
                <w:color w:val="000000"/>
                <w:sz w:val="22"/>
                <w:szCs w:val="22"/>
              </w:rPr>
              <w:t>Parametr</w:t>
            </w:r>
          </w:p>
        </w:tc>
        <w:tc>
          <w:tcPr>
            <w:tcW w:w="2268" w:type="dxa"/>
          </w:tcPr>
          <w:p w14:paraId="0CEBCBC3" w14:textId="77777777" w:rsidR="00FC4362" w:rsidRDefault="00FC4362" w:rsidP="008A3A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Nabídka</w:t>
            </w:r>
          </w:p>
          <w:p w14:paraId="4CF49CDB" w14:textId="351E100E" w:rsidR="00FC4362" w:rsidRDefault="00FC4362" w:rsidP="008A3A50">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[nabízený rozvaděč – přesné typové značení</w:t>
            </w:r>
            <w:r w:rsidR="00E932C0">
              <w:rPr>
                <w:rFonts w:ascii="Arial" w:hAnsi="Arial" w:cs="Arial"/>
                <w:snapToGrid w:val="0"/>
                <w:color w:val="000000"/>
                <w:sz w:val="22"/>
                <w:szCs w:val="22"/>
              </w:rPr>
              <w:t xml:space="preserve"> výrobce</w:t>
            </w:r>
            <w:r>
              <w:rPr>
                <w:rFonts w:ascii="Arial" w:hAnsi="Arial" w:cs="Arial"/>
                <w:snapToGrid w:val="0"/>
                <w:color w:val="000000"/>
                <w:sz w:val="22"/>
                <w:szCs w:val="22"/>
              </w:rPr>
              <w:t>]</w:t>
            </w:r>
          </w:p>
        </w:tc>
      </w:tr>
      <w:tr w:rsidR="00FC4362" w14:paraId="0006650D" w14:textId="77777777" w:rsidTr="00F226E8">
        <w:tc>
          <w:tcPr>
            <w:tcW w:w="9747" w:type="dxa"/>
            <w:gridSpan w:val="2"/>
          </w:tcPr>
          <w:p w14:paraId="27C30793" w14:textId="77777777" w:rsidR="00FC4362" w:rsidRPr="000C5B4B" w:rsidRDefault="00FC4362" w:rsidP="008A3A50">
            <w:pPr>
              <w:tabs>
                <w:tab w:val="left" w:pos="284"/>
              </w:tabs>
              <w:spacing w:before="80"/>
              <w:jc w:val="both"/>
              <w:rPr>
                <w:rFonts w:ascii="Arial" w:hAnsi="Arial" w:cs="Arial"/>
                <w:b/>
                <w:bCs/>
                <w:snapToGrid w:val="0"/>
                <w:color w:val="000000"/>
                <w:sz w:val="22"/>
                <w:szCs w:val="22"/>
              </w:rPr>
            </w:pPr>
            <w:r w:rsidRPr="000C5B4B">
              <w:rPr>
                <w:rFonts w:ascii="Arial" w:hAnsi="Arial" w:cs="Arial"/>
                <w:b/>
                <w:bCs/>
                <w:snapToGrid w:val="0"/>
                <w:color w:val="000000"/>
              </w:rPr>
              <w:t xml:space="preserve">Kompaktní rozvaděče </w:t>
            </w:r>
          </w:p>
        </w:tc>
      </w:tr>
      <w:tr w:rsidR="00FC4362" w14:paraId="3D59C300" w14:textId="77777777" w:rsidTr="00F226E8">
        <w:tc>
          <w:tcPr>
            <w:tcW w:w="7479" w:type="dxa"/>
          </w:tcPr>
          <w:p w14:paraId="105F649D" w14:textId="6CE6C054" w:rsidR="00FC4362" w:rsidRPr="001756F8"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ET</w:t>
            </w:r>
            <w:r w:rsidR="00E932C0">
              <w:rPr>
                <w:rFonts w:ascii="Arial" w:hAnsi="Arial" w:cs="Arial"/>
                <w:noProof/>
                <w:sz w:val="22"/>
                <w:szCs w:val="22"/>
              </w:rPr>
              <w:t>/KT</w:t>
            </w:r>
          </w:p>
        </w:tc>
        <w:tc>
          <w:tcPr>
            <w:tcW w:w="2268" w:type="dxa"/>
          </w:tcPr>
          <w:p w14:paraId="36A39A0D" w14:textId="77777777" w:rsidR="00FC4362" w:rsidRDefault="00FC4362" w:rsidP="008A3A50">
            <w:pPr>
              <w:tabs>
                <w:tab w:val="left" w:pos="284"/>
              </w:tabs>
              <w:spacing w:before="80"/>
              <w:jc w:val="both"/>
              <w:rPr>
                <w:rFonts w:ascii="Arial" w:hAnsi="Arial" w:cs="Arial"/>
                <w:snapToGrid w:val="0"/>
                <w:color w:val="000000"/>
                <w:sz w:val="22"/>
                <w:szCs w:val="22"/>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659A1">
              <w:rPr>
                <w:rFonts w:ascii="Arial" w:hAnsi="Arial" w:cs="Arial"/>
                <w:i/>
                <w:snapToGrid w:val="0"/>
                <w:color w:val="000000"/>
                <w:sz w:val="22"/>
                <w:szCs w:val="22"/>
                <w:highlight w:val="lightGray"/>
              </w:rPr>
              <w:t>]</w:t>
            </w:r>
          </w:p>
        </w:tc>
      </w:tr>
      <w:tr w:rsidR="00FC4362" w14:paraId="3E5669F4" w14:textId="77777777" w:rsidTr="00F226E8">
        <w:tc>
          <w:tcPr>
            <w:tcW w:w="7479" w:type="dxa"/>
          </w:tcPr>
          <w:p w14:paraId="379ABC4E" w14:textId="77777777" w:rsidR="00FC4362"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w:t>
            </w:r>
          </w:p>
        </w:tc>
        <w:tc>
          <w:tcPr>
            <w:tcW w:w="2268" w:type="dxa"/>
          </w:tcPr>
          <w:p w14:paraId="4636C5FE" w14:textId="77777777" w:rsidR="00FC4362" w:rsidRDefault="00FC4362" w:rsidP="008A3A50">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14:paraId="7FAF8CBB" w14:textId="77777777" w:rsidTr="00F226E8">
        <w:tc>
          <w:tcPr>
            <w:tcW w:w="7479" w:type="dxa"/>
          </w:tcPr>
          <w:p w14:paraId="142B96D3" w14:textId="62645EE0" w:rsidR="00FC4362"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KKTT</w:t>
            </w:r>
          </w:p>
        </w:tc>
        <w:tc>
          <w:tcPr>
            <w:tcW w:w="2268" w:type="dxa"/>
          </w:tcPr>
          <w:p w14:paraId="6745E6AE" w14:textId="77777777" w:rsidR="00FC4362" w:rsidRDefault="00FC4362" w:rsidP="008A3A50">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FC4362" w14:paraId="7ED37A72" w14:textId="77777777" w:rsidTr="00F226E8">
        <w:tc>
          <w:tcPr>
            <w:tcW w:w="7479" w:type="dxa"/>
          </w:tcPr>
          <w:p w14:paraId="0CB6D4E1" w14:textId="77777777" w:rsidR="00FC4362" w:rsidRDefault="00FC4362"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w:t>
            </w:r>
          </w:p>
        </w:tc>
        <w:tc>
          <w:tcPr>
            <w:tcW w:w="2268" w:type="dxa"/>
          </w:tcPr>
          <w:p w14:paraId="5D11616D" w14:textId="77777777" w:rsidR="00FC4362" w:rsidRDefault="00FC4362" w:rsidP="008A3A50">
            <w:r w:rsidRPr="00EF2D77">
              <w:rPr>
                <w:rFonts w:ascii="Arial" w:hAnsi="Arial" w:cs="Arial"/>
                <w:i/>
                <w:snapToGrid w:val="0"/>
                <w:color w:val="000000"/>
                <w:sz w:val="22"/>
                <w:szCs w:val="22"/>
                <w:highlight w:val="lightGray"/>
              </w:rPr>
              <w:t xml:space="preserve">[vyplní </w:t>
            </w:r>
            <w:r w:rsidR="007533F9">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114A1FE9" w14:textId="77777777" w:rsidTr="00F226E8">
        <w:tc>
          <w:tcPr>
            <w:tcW w:w="7479" w:type="dxa"/>
          </w:tcPr>
          <w:p w14:paraId="7F603CD9" w14:textId="4D710AED" w:rsidR="00625615" w:rsidRDefault="00625615" w:rsidP="008A3A50">
            <w:pPr>
              <w:tabs>
                <w:tab w:val="left" w:pos="284"/>
              </w:tabs>
              <w:spacing w:before="80"/>
              <w:ind w:left="142" w:hanging="142"/>
              <w:jc w:val="both"/>
              <w:rPr>
                <w:rFonts w:ascii="Arial" w:hAnsi="Arial" w:cs="Arial"/>
                <w:noProof/>
              </w:rPr>
            </w:pPr>
            <w:r>
              <w:rPr>
                <w:rFonts w:ascii="Arial" w:hAnsi="Arial" w:cs="Arial"/>
                <w:noProof/>
                <w:sz w:val="22"/>
                <w:szCs w:val="22"/>
              </w:rPr>
              <w:t>Zapojení KKKKT</w:t>
            </w:r>
          </w:p>
        </w:tc>
        <w:tc>
          <w:tcPr>
            <w:tcW w:w="2268" w:type="dxa"/>
          </w:tcPr>
          <w:p w14:paraId="2A0B5F0C" w14:textId="47927CFE" w:rsidR="00625615" w:rsidRPr="00EF2D77" w:rsidRDefault="00625615" w:rsidP="008A3A50">
            <w:pPr>
              <w:rPr>
                <w:rFonts w:ascii="Arial" w:hAnsi="Arial" w:cs="Arial"/>
                <w:i/>
                <w:snapToGrid w:val="0"/>
                <w:color w:val="000000"/>
                <w:highlight w:val="lightGray"/>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06174F94" w14:textId="77777777" w:rsidTr="00F226E8">
        <w:tc>
          <w:tcPr>
            <w:tcW w:w="7479" w:type="dxa"/>
          </w:tcPr>
          <w:p w14:paraId="120D5E2E"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KKKTT</w:t>
            </w:r>
          </w:p>
        </w:tc>
        <w:tc>
          <w:tcPr>
            <w:tcW w:w="2268" w:type="dxa"/>
          </w:tcPr>
          <w:p w14:paraId="25E2BA71"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5B8CD36F" w14:textId="77777777" w:rsidTr="00F226E8">
        <w:tc>
          <w:tcPr>
            <w:tcW w:w="7479" w:type="dxa"/>
          </w:tcPr>
          <w:p w14:paraId="4754A207"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w:t>
            </w:r>
          </w:p>
        </w:tc>
        <w:tc>
          <w:tcPr>
            <w:tcW w:w="2268" w:type="dxa"/>
          </w:tcPr>
          <w:p w14:paraId="14D8C867"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0D2AD131" w14:textId="77777777" w:rsidTr="00F226E8">
        <w:tc>
          <w:tcPr>
            <w:tcW w:w="7479" w:type="dxa"/>
          </w:tcPr>
          <w:p w14:paraId="4498361F"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w:t>
            </w:r>
          </w:p>
        </w:tc>
        <w:tc>
          <w:tcPr>
            <w:tcW w:w="2268" w:type="dxa"/>
          </w:tcPr>
          <w:p w14:paraId="1E611336"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35A37A38" w14:textId="77777777" w:rsidTr="00F226E8">
        <w:tc>
          <w:tcPr>
            <w:tcW w:w="7479" w:type="dxa"/>
          </w:tcPr>
          <w:p w14:paraId="3EA7FEB9"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KKKK</w:t>
            </w:r>
          </w:p>
        </w:tc>
        <w:tc>
          <w:tcPr>
            <w:tcW w:w="2268" w:type="dxa"/>
          </w:tcPr>
          <w:p w14:paraId="4DE3C258" w14:textId="77777777" w:rsidR="00625615" w:rsidRDefault="00625615" w:rsidP="008A3A50">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625615" w14:paraId="0D198B9F" w14:textId="77777777" w:rsidTr="00F226E8">
        <w:tc>
          <w:tcPr>
            <w:tcW w:w="9747" w:type="dxa"/>
            <w:gridSpan w:val="2"/>
          </w:tcPr>
          <w:p w14:paraId="2DCF8477" w14:textId="77777777" w:rsidR="00625615" w:rsidRPr="000C5B4B" w:rsidRDefault="00625615" w:rsidP="008A3A50">
            <w:pPr>
              <w:tabs>
                <w:tab w:val="left" w:pos="284"/>
              </w:tabs>
              <w:spacing w:before="80"/>
              <w:jc w:val="both"/>
              <w:rPr>
                <w:rFonts w:ascii="Arial" w:hAnsi="Arial" w:cs="Arial"/>
                <w:b/>
                <w:bCs/>
                <w:i/>
                <w:snapToGrid w:val="0"/>
                <w:color w:val="000000"/>
                <w:sz w:val="22"/>
                <w:szCs w:val="22"/>
                <w:highlight w:val="lightGray"/>
              </w:rPr>
            </w:pPr>
            <w:r w:rsidRPr="000C5B4B">
              <w:rPr>
                <w:rFonts w:ascii="Arial" w:hAnsi="Arial" w:cs="Arial"/>
                <w:b/>
                <w:bCs/>
                <w:snapToGrid w:val="0"/>
                <w:color w:val="000000"/>
              </w:rPr>
              <w:t xml:space="preserve">Modulární rozvaděče </w:t>
            </w:r>
          </w:p>
        </w:tc>
      </w:tr>
      <w:tr w:rsidR="00625615" w14:paraId="569B6B7C" w14:textId="77777777" w:rsidTr="00F226E8">
        <w:tc>
          <w:tcPr>
            <w:tcW w:w="7479" w:type="dxa"/>
          </w:tcPr>
          <w:p w14:paraId="280E03B1"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(K), rozšiřitelné zleva i zprava</w:t>
            </w:r>
          </w:p>
        </w:tc>
        <w:tc>
          <w:tcPr>
            <w:tcW w:w="2268" w:type="dxa"/>
          </w:tcPr>
          <w:p w14:paraId="3CB0683B"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5BCDA4A8" w14:textId="77777777" w:rsidTr="00F226E8">
        <w:tc>
          <w:tcPr>
            <w:tcW w:w="7479" w:type="dxa"/>
          </w:tcPr>
          <w:p w14:paraId="23775BE6" w14:textId="4BEB08C6" w:rsidR="00625615" w:rsidRPr="00426B71" w:rsidRDefault="00625615" w:rsidP="008A3A50">
            <w:pPr>
              <w:spacing w:before="60"/>
              <w:jc w:val="both"/>
              <w:rPr>
                <w:rFonts w:ascii="Arial" w:hAnsi="Arial" w:cs="Arial"/>
                <w:noProof/>
                <w:sz w:val="22"/>
                <w:szCs w:val="22"/>
              </w:rPr>
            </w:pPr>
            <w:r w:rsidRPr="00426B71">
              <w:rPr>
                <w:rFonts w:ascii="Arial" w:hAnsi="Arial" w:cs="Arial"/>
                <w:noProof/>
                <w:sz w:val="22"/>
                <w:szCs w:val="22"/>
              </w:rPr>
              <w:t>Pole vývodu na transformátor s od</w:t>
            </w:r>
            <w:r w:rsidR="00D92BD6">
              <w:rPr>
                <w:rFonts w:ascii="Arial" w:hAnsi="Arial" w:cs="Arial"/>
                <w:noProof/>
                <w:sz w:val="22"/>
                <w:szCs w:val="22"/>
              </w:rPr>
              <w:t>p</w:t>
            </w:r>
            <w:r w:rsidRPr="00426B71">
              <w:rPr>
                <w:rFonts w:ascii="Arial" w:hAnsi="Arial" w:cs="Arial"/>
                <w:noProof/>
                <w:sz w:val="22"/>
                <w:szCs w:val="22"/>
              </w:rPr>
              <w:t>ínačem a pojistkami (T), rozšiřitelné zleva i zprava</w:t>
            </w:r>
          </w:p>
        </w:tc>
        <w:tc>
          <w:tcPr>
            <w:tcW w:w="2268" w:type="dxa"/>
          </w:tcPr>
          <w:p w14:paraId="350D56F4"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4929C4C9" w14:textId="77777777" w:rsidTr="00F226E8">
        <w:tc>
          <w:tcPr>
            <w:tcW w:w="7479" w:type="dxa"/>
          </w:tcPr>
          <w:p w14:paraId="54DF300A"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(L1), rozšiřitelné zleva i zprava</w:t>
            </w:r>
          </w:p>
        </w:tc>
        <w:tc>
          <w:tcPr>
            <w:tcW w:w="2268" w:type="dxa"/>
          </w:tcPr>
          <w:p w14:paraId="1142C26F"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625615" w14:paraId="6B7B64CC" w14:textId="77777777" w:rsidTr="00F226E8">
        <w:tc>
          <w:tcPr>
            <w:tcW w:w="7479" w:type="dxa"/>
          </w:tcPr>
          <w:p w14:paraId="626F3027" w14:textId="77777777" w:rsidR="00625615" w:rsidRDefault="00625615" w:rsidP="008A3A50">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Pole vývodového kabelového vedení (L2), rozšiřitelné zleva i zprava</w:t>
            </w:r>
          </w:p>
        </w:tc>
        <w:tc>
          <w:tcPr>
            <w:tcW w:w="2268" w:type="dxa"/>
          </w:tcPr>
          <w:p w14:paraId="5E973FE7" w14:textId="77777777" w:rsidR="00625615" w:rsidRDefault="00625615" w:rsidP="008A3A50">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8A3A50" w14:paraId="72F73A94" w14:textId="77777777" w:rsidTr="00F226E8">
        <w:trPr>
          <w:trHeight w:val="283"/>
        </w:trPr>
        <w:tc>
          <w:tcPr>
            <w:tcW w:w="9747" w:type="dxa"/>
            <w:gridSpan w:val="2"/>
            <w:vAlign w:val="center"/>
          </w:tcPr>
          <w:p w14:paraId="237C4F34" w14:textId="74C57868" w:rsidR="008A3A50" w:rsidRPr="000C5B4B" w:rsidRDefault="008A3A50" w:rsidP="008A3A50">
            <w:pPr>
              <w:rPr>
                <w:rFonts w:ascii="Arial" w:hAnsi="Arial" w:cs="Arial"/>
                <w:b/>
                <w:bCs/>
                <w:i/>
                <w:snapToGrid w:val="0"/>
                <w:color w:val="000000"/>
                <w:sz w:val="22"/>
                <w:szCs w:val="22"/>
                <w:highlight w:val="lightGray"/>
              </w:rPr>
            </w:pPr>
            <w:r w:rsidRPr="000C5B4B">
              <w:rPr>
                <w:rFonts w:ascii="Arial" w:hAnsi="Arial" w:cs="Arial"/>
                <w:b/>
                <w:bCs/>
                <w:noProof/>
              </w:rPr>
              <w:t>Nepovinn</w:t>
            </w:r>
            <w:r w:rsidR="00677A74" w:rsidRPr="000C5B4B">
              <w:rPr>
                <w:rFonts w:ascii="Arial" w:hAnsi="Arial" w:cs="Arial"/>
                <w:b/>
                <w:bCs/>
                <w:noProof/>
              </w:rPr>
              <w:t>é</w:t>
            </w:r>
            <w:r w:rsidRPr="000C5B4B">
              <w:rPr>
                <w:rFonts w:ascii="Arial" w:hAnsi="Arial" w:cs="Arial"/>
                <w:b/>
                <w:bCs/>
                <w:noProof/>
              </w:rPr>
              <w:t xml:space="preserve"> položk</w:t>
            </w:r>
            <w:r w:rsidR="00677A74" w:rsidRPr="000C5B4B">
              <w:rPr>
                <w:rFonts w:ascii="Arial" w:hAnsi="Arial" w:cs="Arial"/>
                <w:b/>
                <w:bCs/>
                <w:noProof/>
              </w:rPr>
              <w:t>y</w:t>
            </w:r>
          </w:p>
        </w:tc>
      </w:tr>
      <w:tr w:rsidR="008A3A50" w14:paraId="342C2973" w14:textId="77777777" w:rsidTr="00F226E8">
        <w:tc>
          <w:tcPr>
            <w:tcW w:w="7479" w:type="dxa"/>
          </w:tcPr>
          <w:p w14:paraId="14CA9F0F" w14:textId="56A914F5" w:rsidR="008A3A50" w:rsidRPr="000C5B4B" w:rsidRDefault="00EB445C" w:rsidP="008A3A50">
            <w:pPr>
              <w:spacing w:before="60"/>
              <w:jc w:val="both"/>
              <w:rPr>
                <w:rFonts w:ascii="Arial" w:hAnsi="Arial" w:cs="Arial"/>
                <w:noProof/>
                <w:color w:val="4472C4" w:themeColor="accent1"/>
              </w:rPr>
            </w:pPr>
            <w:r w:rsidRPr="000C5B4B">
              <w:rPr>
                <w:rFonts w:ascii="Arial" w:hAnsi="Arial" w:cs="Arial"/>
                <w:noProof/>
                <w:color w:val="4472C4" w:themeColor="accent1"/>
              </w:rPr>
              <w:t>Zapojení KK PS / PS KK</w:t>
            </w:r>
            <w:r w:rsidRPr="000C5B4B" w:rsidDel="00C57356">
              <w:rPr>
                <w:rFonts w:ascii="Arial" w:hAnsi="Arial" w:cs="Arial"/>
                <w:noProof/>
                <w:color w:val="4472C4" w:themeColor="accent1"/>
              </w:rPr>
              <w:t xml:space="preserve"> </w:t>
            </w:r>
          </w:p>
        </w:tc>
        <w:tc>
          <w:tcPr>
            <w:tcW w:w="2268" w:type="dxa"/>
          </w:tcPr>
          <w:p w14:paraId="3C44BDA5" w14:textId="273346AF" w:rsidR="008A3A50" w:rsidRPr="000C5B4B" w:rsidRDefault="008A3A50" w:rsidP="008A3A50">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DA2F7D" w14:paraId="4A878565" w14:textId="77777777" w:rsidTr="00F226E8">
        <w:tc>
          <w:tcPr>
            <w:tcW w:w="7479" w:type="dxa"/>
          </w:tcPr>
          <w:p w14:paraId="2742789D" w14:textId="0719E75D" w:rsidR="00DA2F7D" w:rsidRPr="000C5B4B" w:rsidRDefault="00DA2F7D" w:rsidP="00DA2F7D">
            <w:pPr>
              <w:spacing w:before="60"/>
              <w:jc w:val="both"/>
              <w:rPr>
                <w:rFonts w:ascii="Arial" w:hAnsi="Arial" w:cs="Arial"/>
                <w:noProof/>
                <w:color w:val="4472C4" w:themeColor="accent1"/>
              </w:rPr>
            </w:pPr>
            <w:r w:rsidRPr="000C5B4B">
              <w:rPr>
                <w:rFonts w:ascii="Arial" w:hAnsi="Arial" w:cs="Arial"/>
                <w:noProof/>
                <w:color w:val="4472C4" w:themeColor="accent1"/>
              </w:rPr>
              <w:t>Spojovací pole (H), rozšiřitelné zleva i zprava</w:t>
            </w:r>
          </w:p>
        </w:tc>
        <w:tc>
          <w:tcPr>
            <w:tcW w:w="2268" w:type="dxa"/>
          </w:tcPr>
          <w:p w14:paraId="3C19F2E1" w14:textId="07CD7C95" w:rsidR="00DA2F7D" w:rsidRPr="000C5B4B" w:rsidRDefault="00DA2F7D" w:rsidP="00DA2F7D">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DA2F7D" w14:paraId="7097D8A8" w14:textId="77777777" w:rsidTr="00F226E8">
        <w:tc>
          <w:tcPr>
            <w:tcW w:w="7479" w:type="dxa"/>
          </w:tcPr>
          <w:p w14:paraId="63DD8433" w14:textId="437A7C7B" w:rsidR="00DA2F7D" w:rsidRPr="000C5B4B" w:rsidRDefault="00DA2F7D" w:rsidP="00DA2F7D">
            <w:pPr>
              <w:spacing w:before="60"/>
              <w:jc w:val="both"/>
              <w:rPr>
                <w:rFonts w:ascii="Arial" w:hAnsi="Arial" w:cs="Arial"/>
                <w:noProof/>
                <w:color w:val="4472C4" w:themeColor="accent1"/>
              </w:rPr>
            </w:pPr>
            <w:r w:rsidRPr="000C5B4B">
              <w:rPr>
                <w:rFonts w:ascii="Arial" w:hAnsi="Arial" w:cs="Arial"/>
                <w:noProof/>
                <w:color w:val="4472C4" w:themeColor="accent1"/>
              </w:rPr>
              <w:t>Pole podélné spojky s odpínačem (PS), rozšiřitelné zleva i zprava</w:t>
            </w:r>
          </w:p>
        </w:tc>
        <w:tc>
          <w:tcPr>
            <w:tcW w:w="2268" w:type="dxa"/>
          </w:tcPr>
          <w:p w14:paraId="4425937C" w14:textId="4D06563F" w:rsidR="00DA2F7D" w:rsidRPr="000C5B4B" w:rsidRDefault="00DA2F7D" w:rsidP="00DA2F7D">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3B7C4B" w14:paraId="517B58BC" w14:textId="77777777" w:rsidTr="00F226E8">
        <w:tc>
          <w:tcPr>
            <w:tcW w:w="7479" w:type="dxa"/>
          </w:tcPr>
          <w:p w14:paraId="381CD8DE" w14:textId="5565FF1F" w:rsidR="003B7C4B" w:rsidRPr="000C5B4B" w:rsidRDefault="003B7C4B" w:rsidP="003B7C4B">
            <w:pPr>
              <w:spacing w:before="60"/>
              <w:jc w:val="both"/>
              <w:rPr>
                <w:rFonts w:ascii="Arial" w:hAnsi="Arial" w:cs="Arial"/>
                <w:noProof/>
                <w:color w:val="4472C4" w:themeColor="accent1"/>
              </w:rPr>
            </w:pPr>
            <w:r w:rsidRPr="000C5B4B">
              <w:rPr>
                <w:rFonts w:ascii="Arial" w:hAnsi="Arial" w:cs="Arial"/>
                <w:noProof/>
                <w:color w:val="4472C4" w:themeColor="accent1"/>
              </w:rPr>
              <w:t>Pole s uzemňovačem přípojnic (E), rozšiřitelné zleva i zprava</w:t>
            </w:r>
          </w:p>
        </w:tc>
        <w:tc>
          <w:tcPr>
            <w:tcW w:w="2268" w:type="dxa"/>
          </w:tcPr>
          <w:p w14:paraId="45B87C0A" w14:textId="44F921F3" w:rsidR="003B7C4B" w:rsidRPr="000C5B4B" w:rsidRDefault="003B7C4B" w:rsidP="003B7C4B">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3B7C4B" w14:paraId="3B9E6E37" w14:textId="77777777" w:rsidTr="00F226E8">
        <w:tc>
          <w:tcPr>
            <w:tcW w:w="7479" w:type="dxa"/>
          </w:tcPr>
          <w:p w14:paraId="109A6D18" w14:textId="6EBEFAEF" w:rsidR="003B7C4B" w:rsidRPr="000C5B4B" w:rsidRDefault="003B7C4B" w:rsidP="003B7C4B">
            <w:pPr>
              <w:spacing w:before="60"/>
              <w:jc w:val="both"/>
              <w:rPr>
                <w:rFonts w:ascii="Arial" w:hAnsi="Arial" w:cs="Arial"/>
                <w:noProof/>
                <w:color w:val="4472C4" w:themeColor="accent1"/>
              </w:rPr>
            </w:pPr>
            <w:r w:rsidRPr="000C5B4B">
              <w:rPr>
                <w:rFonts w:ascii="Arial" w:hAnsi="Arial" w:cs="Arial"/>
                <w:noProof/>
                <w:color w:val="4472C4" w:themeColor="accent1"/>
              </w:rPr>
              <w:t>Pole měření (M1),  přívod kabelem, odvod na přípojnice (vlevo nebo/a vpravo)</w:t>
            </w:r>
          </w:p>
        </w:tc>
        <w:tc>
          <w:tcPr>
            <w:tcW w:w="2268" w:type="dxa"/>
          </w:tcPr>
          <w:p w14:paraId="0F57EFFD" w14:textId="2FAD8FB2" w:rsidR="003B7C4B" w:rsidRPr="000C5B4B" w:rsidRDefault="003B7C4B" w:rsidP="003B7C4B">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3B7C4B" w14:paraId="0538F6D9" w14:textId="77777777" w:rsidTr="00F226E8">
        <w:tc>
          <w:tcPr>
            <w:tcW w:w="7479" w:type="dxa"/>
          </w:tcPr>
          <w:p w14:paraId="1DFB7936" w14:textId="306E76A8" w:rsidR="003B7C4B" w:rsidRPr="000C5B4B" w:rsidRDefault="003B7C4B" w:rsidP="003B7C4B">
            <w:pPr>
              <w:spacing w:before="60"/>
              <w:jc w:val="both"/>
              <w:rPr>
                <w:rFonts w:ascii="Arial" w:hAnsi="Arial" w:cs="Arial"/>
                <w:noProof/>
                <w:color w:val="4472C4" w:themeColor="accent1"/>
              </w:rPr>
            </w:pPr>
            <w:r w:rsidRPr="000C5B4B">
              <w:rPr>
                <w:rFonts w:ascii="Arial" w:hAnsi="Arial" w:cs="Arial"/>
                <w:noProof/>
                <w:color w:val="4472C4" w:themeColor="accent1"/>
              </w:rPr>
              <w:t>Pole měření (M2), přívod na přípojnice, odvod na přípojnice</w:t>
            </w:r>
          </w:p>
        </w:tc>
        <w:tc>
          <w:tcPr>
            <w:tcW w:w="2268" w:type="dxa"/>
          </w:tcPr>
          <w:p w14:paraId="5365D8BF" w14:textId="18CAE074" w:rsidR="003B7C4B" w:rsidRPr="000C5B4B" w:rsidRDefault="003B7C4B" w:rsidP="003B7C4B">
            <w:pPr>
              <w:rPr>
                <w:rFonts w:ascii="Arial" w:hAnsi="Arial" w:cs="Arial"/>
                <w:i/>
                <w:snapToGrid w:val="0"/>
                <w:color w:val="000000"/>
                <w:sz w:val="22"/>
                <w:szCs w:val="22"/>
                <w:highlight w:val="lightGray"/>
              </w:rPr>
            </w:pPr>
            <w:r w:rsidRPr="00677A74">
              <w:rPr>
                <w:rFonts w:ascii="Arial" w:hAnsi="Arial" w:cs="Arial"/>
                <w:i/>
                <w:snapToGrid w:val="0"/>
                <w:color w:val="000000"/>
                <w:sz w:val="22"/>
                <w:szCs w:val="22"/>
                <w:highlight w:val="lightGray"/>
              </w:rPr>
              <w:t>[vyplní účastník]</w:t>
            </w:r>
          </w:p>
        </w:tc>
      </w:tr>
      <w:tr w:rsidR="003B7C4B" w:rsidRPr="00E659A1" w14:paraId="3245F124" w14:textId="77777777" w:rsidTr="00F226E8">
        <w:tc>
          <w:tcPr>
            <w:tcW w:w="9747" w:type="dxa"/>
            <w:gridSpan w:val="2"/>
          </w:tcPr>
          <w:p w14:paraId="1340A6A6" w14:textId="04BCB9BB" w:rsidR="003B7C4B" w:rsidRPr="00625615" w:rsidRDefault="003B7C4B" w:rsidP="003B7C4B">
            <w:pPr>
              <w:tabs>
                <w:tab w:val="left" w:pos="284"/>
              </w:tabs>
              <w:spacing w:before="80"/>
              <w:jc w:val="both"/>
              <w:rPr>
                <w:rFonts w:ascii="Arial" w:hAnsi="Arial" w:cs="Arial"/>
                <w:b/>
                <w:bCs/>
                <w:i/>
                <w:snapToGrid w:val="0"/>
                <w:color w:val="000000"/>
                <w:sz w:val="22"/>
                <w:szCs w:val="22"/>
                <w:highlight w:val="lightGray"/>
              </w:rPr>
            </w:pPr>
            <w:r w:rsidRPr="00625615">
              <w:rPr>
                <w:rFonts w:ascii="Arial" w:hAnsi="Arial" w:cs="Arial"/>
                <w:b/>
                <w:bCs/>
                <w:snapToGrid w:val="0"/>
                <w:color w:val="000000"/>
                <w:sz w:val="22"/>
                <w:szCs w:val="22"/>
              </w:rPr>
              <w:t xml:space="preserve">AJB rozvaděče </w:t>
            </w:r>
          </w:p>
        </w:tc>
      </w:tr>
      <w:tr w:rsidR="003B7C4B" w14:paraId="05E31E14" w14:textId="77777777" w:rsidTr="00F226E8">
        <w:tc>
          <w:tcPr>
            <w:tcW w:w="7479" w:type="dxa"/>
          </w:tcPr>
          <w:p w14:paraId="4040CCD1" w14:textId="7031BE8F"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lastRenderedPageBreak/>
              <w:t>Zapojení KKT</w:t>
            </w:r>
          </w:p>
        </w:tc>
        <w:tc>
          <w:tcPr>
            <w:tcW w:w="2268" w:type="dxa"/>
          </w:tcPr>
          <w:p w14:paraId="10FE467F" w14:textId="77777777" w:rsidR="003B7C4B" w:rsidRDefault="003B7C4B" w:rsidP="003B7C4B">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3B7C4B" w14:paraId="189E7485" w14:textId="77777777" w:rsidTr="00F226E8">
        <w:tc>
          <w:tcPr>
            <w:tcW w:w="7479" w:type="dxa"/>
          </w:tcPr>
          <w:p w14:paraId="7505919F" w14:textId="6B8E7DAE" w:rsidR="003B7C4B" w:rsidRPr="00426B71" w:rsidRDefault="003B7C4B" w:rsidP="003B7C4B">
            <w:pPr>
              <w:spacing w:before="60"/>
              <w:jc w:val="both"/>
              <w:rPr>
                <w:rFonts w:ascii="Arial" w:hAnsi="Arial" w:cs="Arial"/>
                <w:noProof/>
                <w:sz w:val="22"/>
                <w:szCs w:val="22"/>
              </w:rPr>
            </w:pPr>
            <w:r>
              <w:rPr>
                <w:rFonts w:ascii="Arial" w:hAnsi="Arial" w:cs="Arial"/>
                <w:noProof/>
                <w:sz w:val="22"/>
                <w:szCs w:val="22"/>
              </w:rPr>
              <w:t>Zapojení KKKT</w:t>
            </w:r>
          </w:p>
        </w:tc>
        <w:tc>
          <w:tcPr>
            <w:tcW w:w="2268" w:type="dxa"/>
          </w:tcPr>
          <w:p w14:paraId="71B06EFB" w14:textId="77777777" w:rsidR="003B7C4B" w:rsidRDefault="003B7C4B" w:rsidP="003B7C4B">
            <w:r w:rsidRPr="002C1DB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2C1DB7">
              <w:rPr>
                <w:rFonts w:ascii="Arial" w:hAnsi="Arial" w:cs="Arial"/>
                <w:i/>
                <w:snapToGrid w:val="0"/>
                <w:color w:val="000000"/>
                <w:sz w:val="22"/>
                <w:szCs w:val="22"/>
                <w:highlight w:val="lightGray"/>
              </w:rPr>
              <w:t>]</w:t>
            </w:r>
          </w:p>
        </w:tc>
      </w:tr>
      <w:tr w:rsidR="003B7C4B" w14:paraId="25FD75D4" w14:textId="77777777" w:rsidTr="00F226E8">
        <w:tc>
          <w:tcPr>
            <w:tcW w:w="9747" w:type="dxa"/>
            <w:gridSpan w:val="2"/>
          </w:tcPr>
          <w:p w14:paraId="0A6A2AED" w14:textId="3C4F0B5C" w:rsidR="003B7C4B" w:rsidRPr="00625615" w:rsidRDefault="003B7C4B" w:rsidP="003B7C4B">
            <w:pPr>
              <w:tabs>
                <w:tab w:val="left" w:pos="284"/>
              </w:tabs>
              <w:spacing w:before="80"/>
              <w:jc w:val="both"/>
              <w:rPr>
                <w:rFonts w:ascii="Arial" w:hAnsi="Arial" w:cs="Arial"/>
                <w:b/>
                <w:bCs/>
                <w:snapToGrid w:val="0"/>
                <w:color w:val="000000"/>
                <w:sz w:val="22"/>
                <w:szCs w:val="22"/>
              </w:rPr>
            </w:pPr>
            <w:r w:rsidRPr="00625615">
              <w:rPr>
                <w:rFonts w:ascii="Arial" w:hAnsi="Arial" w:cs="Arial"/>
                <w:b/>
                <w:bCs/>
                <w:snapToGrid w:val="0"/>
                <w:color w:val="000000"/>
                <w:sz w:val="22"/>
                <w:szCs w:val="22"/>
              </w:rPr>
              <w:t xml:space="preserve">SMART rozvaděče </w:t>
            </w:r>
          </w:p>
        </w:tc>
      </w:tr>
      <w:tr w:rsidR="003B7C4B" w14:paraId="0E5CC956" w14:textId="77777777" w:rsidTr="00F226E8">
        <w:tc>
          <w:tcPr>
            <w:tcW w:w="7479" w:type="dxa"/>
          </w:tcPr>
          <w:p w14:paraId="079E148B" w14:textId="54CD7A30" w:rsidR="003B7C4B" w:rsidRPr="001756F8"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w:t>
            </w:r>
          </w:p>
        </w:tc>
        <w:tc>
          <w:tcPr>
            <w:tcW w:w="2268" w:type="dxa"/>
          </w:tcPr>
          <w:p w14:paraId="5686D9C2" w14:textId="69D56824" w:rsidR="003B7C4B" w:rsidRDefault="003B7C4B" w:rsidP="003B7C4B">
            <w:pPr>
              <w:tabs>
                <w:tab w:val="left" w:pos="284"/>
              </w:tabs>
              <w:spacing w:before="80"/>
              <w:jc w:val="both"/>
              <w:rPr>
                <w:rFonts w:ascii="Arial" w:hAnsi="Arial" w:cs="Arial"/>
                <w:snapToGrid w:val="0"/>
                <w:color w:val="000000"/>
                <w:sz w:val="22"/>
                <w:szCs w:val="22"/>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17ACCFE2" w14:textId="77777777" w:rsidTr="00F226E8">
        <w:tc>
          <w:tcPr>
            <w:tcW w:w="7479" w:type="dxa"/>
          </w:tcPr>
          <w:p w14:paraId="18A4A443" w14:textId="789D93AE"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w:t>
            </w:r>
          </w:p>
        </w:tc>
        <w:tc>
          <w:tcPr>
            <w:tcW w:w="2268" w:type="dxa"/>
          </w:tcPr>
          <w:p w14:paraId="7F3E64C5" w14:textId="65132EC4"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4AFB7393" w14:textId="77777777" w:rsidTr="00F226E8">
        <w:tc>
          <w:tcPr>
            <w:tcW w:w="7479" w:type="dxa"/>
          </w:tcPr>
          <w:p w14:paraId="5BAFBD62" w14:textId="50377039"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KKKKT</w:t>
            </w:r>
          </w:p>
        </w:tc>
        <w:tc>
          <w:tcPr>
            <w:tcW w:w="2268" w:type="dxa"/>
          </w:tcPr>
          <w:p w14:paraId="00013FDB" w14:textId="1587032C"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16EDA9F0" w14:textId="77777777" w:rsidTr="00F226E8">
        <w:tc>
          <w:tcPr>
            <w:tcW w:w="7479" w:type="dxa"/>
          </w:tcPr>
          <w:p w14:paraId="583C7AA9" w14:textId="54EC2D5B" w:rsidR="003B7C4B" w:rsidRDefault="003B7C4B" w:rsidP="003B7C4B">
            <w:pPr>
              <w:tabs>
                <w:tab w:val="left" w:pos="284"/>
              </w:tabs>
              <w:spacing w:before="80"/>
              <w:ind w:left="142" w:hanging="142"/>
              <w:jc w:val="both"/>
              <w:rPr>
                <w:rFonts w:ascii="Arial" w:hAnsi="Arial" w:cs="Arial"/>
                <w:noProof/>
              </w:rPr>
            </w:pPr>
            <w:r>
              <w:rPr>
                <w:rFonts w:ascii="Arial" w:hAnsi="Arial" w:cs="Arial"/>
                <w:noProof/>
                <w:sz w:val="22"/>
                <w:szCs w:val="22"/>
              </w:rPr>
              <w:t>Zapojení KKKKKT</w:t>
            </w:r>
          </w:p>
        </w:tc>
        <w:tc>
          <w:tcPr>
            <w:tcW w:w="2268" w:type="dxa"/>
          </w:tcPr>
          <w:p w14:paraId="233A842E" w14:textId="174461F7" w:rsidR="003B7C4B" w:rsidRPr="00EF2D77" w:rsidRDefault="003B7C4B" w:rsidP="003B7C4B">
            <w:pPr>
              <w:rPr>
                <w:rFonts w:ascii="Arial" w:hAnsi="Arial" w:cs="Arial"/>
                <w:i/>
                <w:snapToGrid w:val="0"/>
                <w:color w:val="000000"/>
                <w:highlight w:val="lightGray"/>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5FC45313" w14:textId="77777777" w:rsidTr="00F226E8">
        <w:tc>
          <w:tcPr>
            <w:tcW w:w="7479" w:type="dxa"/>
          </w:tcPr>
          <w:p w14:paraId="2B8D9F07" w14:textId="79D917D7"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KKTT</w:t>
            </w:r>
          </w:p>
        </w:tc>
        <w:tc>
          <w:tcPr>
            <w:tcW w:w="2268" w:type="dxa"/>
          </w:tcPr>
          <w:p w14:paraId="731AA1F6" w14:textId="1E16AA94"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3E922611" w14:textId="77777777" w:rsidTr="00F226E8">
        <w:tc>
          <w:tcPr>
            <w:tcW w:w="7479" w:type="dxa"/>
          </w:tcPr>
          <w:p w14:paraId="09B3F1B9" w14:textId="5FFF8AFF"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KKKTT</w:t>
            </w:r>
          </w:p>
        </w:tc>
        <w:tc>
          <w:tcPr>
            <w:tcW w:w="2268" w:type="dxa"/>
          </w:tcPr>
          <w:p w14:paraId="574CF64F" w14:textId="57413E81"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29BBB3F7" w14:textId="77777777" w:rsidTr="00F226E8">
        <w:tc>
          <w:tcPr>
            <w:tcW w:w="7479" w:type="dxa"/>
          </w:tcPr>
          <w:p w14:paraId="07CB2D33" w14:textId="644B4194" w:rsidR="003B7C4B" w:rsidRDefault="003B7C4B" w:rsidP="003B7C4B">
            <w:pPr>
              <w:tabs>
                <w:tab w:val="left" w:pos="284"/>
              </w:tabs>
              <w:spacing w:before="80"/>
              <w:ind w:left="142" w:hanging="142"/>
              <w:jc w:val="both"/>
              <w:rPr>
                <w:rFonts w:ascii="Arial" w:hAnsi="Arial" w:cs="Arial"/>
                <w:snapToGrid w:val="0"/>
                <w:color w:val="000000"/>
                <w:sz w:val="22"/>
                <w:szCs w:val="22"/>
              </w:rPr>
            </w:pPr>
            <w:r>
              <w:rPr>
                <w:rFonts w:ascii="Arial" w:hAnsi="Arial" w:cs="Arial"/>
                <w:noProof/>
                <w:sz w:val="22"/>
                <w:szCs w:val="22"/>
              </w:rPr>
              <w:t>Zapojení KKK (bez vlastní spotřeby)</w:t>
            </w:r>
          </w:p>
        </w:tc>
        <w:tc>
          <w:tcPr>
            <w:tcW w:w="2268" w:type="dxa"/>
          </w:tcPr>
          <w:p w14:paraId="1891BAE5" w14:textId="2FAED062"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49716C58" w14:textId="77777777" w:rsidTr="00F226E8">
        <w:trPr>
          <w:trHeight w:val="283"/>
        </w:trPr>
        <w:tc>
          <w:tcPr>
            <w:tcW w:w="9747" w:type="dxa"/>
            <w:gridSpan w:val="2"/>
            <w:vAlign w:val="center"/>
          </w:tcPr>
          <w:p w14:paraId="059BEA1F" w14:textId="35F03C4E" w:rsidR="003B7C4B" w:rsidRPr="000C5B4B" w:rsidRDefault="003B7C4B" w:rsidP="003B7C4B">
            <w:pPr>
              <w:rPr>
                <w:rFonts w:ascii="Arial" w:hAnsi="Arial" w:cs="Arial"/>
                <w:b/>
                <w:bCs/>
                <w:i/>
                <w:snapToGrid w:val="0"/>
                <w:color w:val="000000"/>
                <w:sz w:val="22"/>
                <w:szCs w:val="22"/>
                <w:highlight w:val="lightGray"/>
              </w:rPr>
            </w:pPr>
            <w:r w:rsidRPr="000C5B4B">
              <w:rPr>
                <w:rFonts w:ascii="Arial" w:hAnsi="Arial" w:cs="Arial"/>
                <w:b/>
                <w:bCs/>
                <w:noProof/>
              </w:rPr>
              <w:t>Nepovinné položky</w:t>
            </w:r>
          </w:p>
        </w:tc>
      </w:tr>
      <w:tr w:rsidR="003B7C4B" w14:paraId="708BBFD9" w14:textId="77777777" w:rsidTr="00F226E8">
        <w:tc>
          <w:tcPr>
            <w:tcW w:w="7479" w:type="dxa"/>
          </w:tcPr>
          <w:p w14:paraId="1EB2B2D5" w14:textId="1164CE06" w:rsidR="003B7C4B" w:rsidRPr="000C5B4B" w:rsidRDefault="006B3B97" w:rsidP="003B7C4B">
            <w:pPr>
              <w:tabs>
                <w:tab w:val="left" w:pos="284"/>
              </w:tabs>
              <w:spacing w:before="80"/>
              <w:ind w:left="142" w:hanging="142"/>
              <w:jc w:val="both"/>
              <w:rPr>
                <w:rFonts w:ascii="Arial" w:hAnsi="Arial" w:cs="Arial"/>
                <w:noProof/>
                <w:color w:val="4472C4" w:themeColor="accent1"/>
                <w:sz w:val="22"/>
                <w:szCs w:val="22"/>
              </w:rPr>
            </w:pPr>
            <w:r w:rsidRPr="000C5B4B">
              <w:rPr>
                <w:rFonts w:ascii="Arial" w:hAnsi="Arial" w:cs="Arial"/>
                <w:noProof/>
                <w:color w:val="4472C4" w:themeColor="accent1"/>
              </w:rPr>
              <w:t>Zapojení KKKM1 (MTN varianta b) pro vlastní spotřebu)</w:t>
            </w:r>
          </w:p>
        </w:tc>
        <w:tc>
          <w:tcPr>
            <w:tcW w:w="2268" w:type="dxa"/>
          </w:tcPr>
          <w:p w14:paraId="48834F73" w14:textId="77777777" w:rsidR="003B7C4B" w:rsidRDefault="003B7C4B" w:rsidP="003B7C4B">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73C157D6" w14:textId="77777777" w:rsidTr="00F226E8">
        <w:tc>
          <w:tcPr>
            <w:tcW w:w="7479" w:type="dxa"/>
          </w:tcPr>
          <w:p w14:paraId="648EFF67" w14:textId="5986C183" w:rsidR="003B7C4B" w:rsidRPr="000C5B4B" w:rsidRDefault="003B7C4B" w:rsidP="003B7C4B">
            <w:pPr>
              <w:tabs>
                <w:tab w:val="left" w:pos="284"/>
              </w:tabs>
              <w:spacing w:before="80"/>
              <w:ind w:left="142" w:hanging="142"/>
              <w:jc w:val="both"/>
              <w:rPr>
                <w:rFonts w:ascii="Arial" w:hAnsi="Arial" w:cs="Arial"/>
                <w:noProof/>
                <w:color w:val="4472C4" w:themeColor="accent1"/>
                <w:sz w:val="22"/>
                <w:szCs w:val="22"/>
              </w:rPr>
            </w:pPr>
            <w:r w:rsidRPr="000C5B4B">
              <w:rPr>
                <w:rFonts w:ascii="Arial" w:hAnsi="Arial" w:cs="Arial"/>
                <w:noProof/>
                <w:color w:val="4472C4" w:themeColor="accent1"/>
              </w:rPr>
              <w:t>Zapojení KK PS (bez vlastní spotřeby)</w:t>
            </w:r>
          </w:p>
        </w:tc>
        <w:tc>
          <w:tcPr>
            <w:tcW w:w="2268" w:type="dxa"/>
          </w:tcPr>
          <w:p w14:paraId="5CE90DC0" w14:textId="21BAA7F1" w:rsidR="003B7C4B" w:rsidRPr="00E659A1" w:rsidRDefault="003B7C4B" w:rsidP="003B7C4B">
            <w:pPr>
              <w:rPr>
                <w:rFonts w:ascii="Arial" w:hAnsi="Arial" w:cs="Arial"/>
                <w:i/>
                <w:snapToGrid w:val="0"/>
                <w:color w:val="000000"/>
                <w:highlight w:val="lightGray"/>
              </w:rPr>
            </w:pPr>
            <w:r w:rsidRPr="00EF2D77">
              <w:rPr>
                <w:rFonts w:ascii="Arial" w:hAnsi="Arial" w:cs="Arial"/>
                <w:i/>
                <w:snapToGrid w:val="0"/>
                <w:color w:val="000000"/>
                <w:sz w:val="22"/>
                <w:szCs w:val="22"/>
                <w:highlight w:val="lightGray"/>
              </w:rPr>
              <w:t xml:space="preserve">[vyplní </w:t>
            </w:r>
            <w:r>
              <w:rPr>
                <w:rFonts w:ascii="Arial" w:hAnsi="Arial" w:cs="Arial"/>
                <w:i/>
                <w:snapToGrid w:val="0"/>
                <w:color w:val="000000"/>
                <w:sz w:val="22"/>
                <w:szCs w:val="22"/>
                <w:highlight w:val="lightGray"/>
              </w:rPr>
              <w:t>účastník</w:t>
            </w:r>
            <w:r w:rsidRPr="00EF2D77">
              <w:rPr>
                <w:rFonts w:ascii="Arial" w:hAnsi="Arial" w:cs="Arial"/>
                <w:i/>
                <w:snapToGrid w:val="0"/>
                <w:color w:val="000000"/>
                <w:sz w:val="22"/>
                <w:szCs w:val="22"/>
                <w:highlight w:val="lightGray"/>
              </w:rPr>
              <w:t>]</w:t>
            </w:r>
          </w:p>
        </w:tc>
      </w:tr>
      <w:tr w:rsidR="003B7C4B" w14:paraId="781DA2C3" w14:textId="77777777" w:rsidTr="00F226E8">
        <w:tc>
          <w:tcPr>
            <w:tcW w:w="7479" w:type="dxa"/>
          </w:tcPr>
          <w:p w14:paraId="52B6FBC0" w14:textId="7AE0EB2F" w:rsidR="003B7C4B" w:rsidRPr="000C5B4B" w:rsidRDefault="003B7C4B" w:rsidP="003B7C4B">
            <w:pPr>
              <w:tabs>
                <w:tab w:val="left" w:pos="284"/>
              </w:tabs>
              <w:spacing w:before="80"/>
              <w:ind w:left="142" w:hanging="142"/>
              <w:jc w:val="both"/>
              <w:rPr>
                <w:rFonts w:ascii="Arial" w:hAnsi="Arial" w:cs="Arial"/>
                <w:noProof/>
                <w:color w:val="4472C4" w:themeColor="accent1"/>
                <w:sz w:val="22"/>
                <w:szCs w:val="22"/>
              </w:rPr>
            </w:pPr>
            <w:r w:rsidRPr="000C5B4B">
              <w:rPr>
                <w:rFonts w:ascii="Arial" w:hAnsi="Arial" w:cs="Arial"/>
                <w:noProof/>
                <w:color w:val="4472C4" w:themeColor="accent1"/>
              </w:rPr>
              <w:t>Zapojení KK PS KKT</w:t>
            </w:r>
          </w:p>
        </w:tc>
        <w:tc>
          <w:tcPr>
            <w:tcW w:w="2268" w:type="dxa"/>
          </w:tcPr>
          <w:p w14:paraId="50E4E478" w14:textId="28DCA29B" w:rsidR="003B7C4B" w:rsidRPr="00EF2D77" w:rsidRDefault="003B7C4B" w:rsidP="003B7C4B">
            <w:pPr>
              <w:rPr>
                <w:rFonts w:ascii="Arial" w:hAnsi="Arial" w:cs="Arial"/>
                <w:i/>
                <w:snapToGrid w:val="0"/>
                <w:color w:val="000000"/>
                <w:highlight w:val="lightGray"/>
              </w:rPr>
            </w:pPr>
            <w:r w:rsidRPr="00E659A1">
              <w:rPr>
                <w:rFonts w:ascii="Arial" w:hAnsi="Arial" w:cs="Arial"/>
                <w:i/>
                <w:snapToGrid w:val="0"/>
                <w:color w:val="000000"/>
                <w:sz w:val="22"/>
                <w:szCs w:val="22"/>
                <w:highlight w:val="lightGray"/>
              </w:rPr>
              <w:t>[</w:t>
            </w:r>
            <w:r>
              <w:rPr>
                <w:rFonts w:ascii="Arial" w:hAnsi="Arial" w:cs="Arial"/>
                <w:i/>
                <w:snapToGrid w:val="0"/>
                <w:color w:val="000000"/>
                <w:sz w:val="22"/>
                <w:szCs w:val="22"/>
                <w:highlight w:val="lightGray"/>
              </w:rPr>
              <w:t>vyplní účastník</w:t>
            </w:r>
            <w:r w:rsidRPr="00E659A1">
              <w:rPr>
                <w:rFonts w:ascii="Arial" w:hAnsi="Arial" w:cs="Arial"/>
                <w:i/>
                <w:snapToGrid w:val="0"/>
                <w:color w:val="000000"/>
                <w:sz w:val="22"/>
                <w:szCs w:val="22"/>
                <w:highlight w:val="lightGray"/>
              </w:rPr>
              <w:t>]</w:t>
            </w:r>
          </w:p>
        </w:tc>
      </w:tr>
    </w:tbl>
    <w:p w14:paraId="7312346C" w14:textId="77777777" w:rsidR="00677A74" w:rsidRDefault="00677A74" w:rsidP="00677A74">
      <w:pPr>
        <w:spacing w:after="0"/>
        <w:jc w:val="both"/>
        <w:rPr>
          <w:rFonts w:ascii="Arial" w:eastAsia="Arial" w:hAnsi="Arial" w:cs="Arial"/>
        </w:rPr>
      </w:pPr>
      <w:r w:rsidRPr="728BFAA8">
        <w:rPr>
          <w:rFonts w:ascii="Arial" w:hAnsi="Arial" w:cs="Arial"/>
          <w:highlight w:val="yellow"/>
        </w:rPr>
        <w:t>Doplnění „NE“ u POVINNÝCH kritérií znamená nesplnění technické specifikace a vyloučení z výběrového řízení</w:t>
      </w:r>
      <w:r w:rsidRPr="004E37F0">
        <w:rPr>
          <w:rFonts w:ascii="Arial" w:hAnsi="Arial" w:cs="Arial"/>
          <w:highlight w:val="yellow"/>
        </w:rPr>
        <w:t xml:space="preserve">. V případě doplnění “NE” u NEPOVINNÝCH kritérií neznamená nesplnění technické specifikace. </w:t>
      </w:r>
      <w:r w:rsidRPr="004E37F0">
        <w:rPr>
          <w:rFonts w:ascii="Arial" w:eastAsia="Arial" w:hAnsi="Arial" w:cs="Arial"/>
          <w:highlight w:val="yellow"/>
        </w:rPr>
        <w:t>Avšak v případě označení splnění nepovinného požadavku se stává splnění tohoto požadavku závazné.</w:t>
      </w:r>
    </w:p>
    <w:p w14:paraId="048B2DB3" w14:textId="77777777" w:rsidR="00FC4362" w:rsidRDefault="00FC4362"/>
    <w:sectPr w:rsidR="00FC436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618F56" w14:textId="77777777" w:rsidR="0089056D" w:rsidRDefault="0089056D" w:rsidP="00FC4362">
      <w:pPr>
        <w:spacing w:after="0" w:line="240" w:lineRule="auto"/>
      </w:pPr>
      <w:r>
        <w:separator/>
      </w:r>
    </w:p>
  </w:endnote>
  <w:endnote w:type="continuationSeparator" w:id="0">
    <w:p w14:paraId="4584F6C4" w14:textId="77777777" w:rsidR="0089056D" w:rsidRDefault="0089056D" w:rsidP="00FC4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9C456" w14:textId="77777777" w:rsidR="0089056D" w:rsidRDefault="0089056D" w:rsidP="00FC4362">
      <w:pPr>
        <w:spacing w:after="0" w:line="240" w:lineRule="auto"/>
      </w:pPr>
      <w:r>
        <w:separator/>
      </w:r>
    </w:p>
  </w:footnote>
  <w:footnote w:type="continuationSeparator" w:id="0">
    <w:p w14:paraId="6275CBDB" w14:textId="77777777" w:rsidR="0089056D" w:rsidRDefault="0089056D" w:rsidP="00FC4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CAA5C" w14:textId="77777777" w:rsidR="004433A3" w:rsidRDefault="004433A3" w:rsidP="004433A3">
    <w:pPr>
      <w:pStyle w:val="Zhlav"/>
      <w:jc w:val="right"/>
      <w:rPr>
        <w:b/>
        <w:sz w:val="18"/>
      </w:rPr>
    </w:pPr>
    <w:r>
      <w:rPr>
        <w:b/>
        <w:sz w:val="18"/>
      </w:rPr>
      <w:t xml:space="preserve">Číslo smlouvy kupujícího: </w:t>
    </w:r>
    <w:r w:rsidRPr="00905B88">
      <w:rPr>
        <w:b/>
        <w:sz w:val="18"/>
        <w:highlight w:val="green"/>
      </w:rPr>
      <w:t>následně doplní zadavatel</w:t>
    </w:r>
  </w:p>
  <w:p w14:paraId="2800645D" w14:textId="77777777" w:rsidR="004433A3" w:rsidRDefault="004433A3" w:rsidP="004433A3">
    <w:pPr>
      <w:pStyle w:val="Zhlav"/>
      <w:jc w:val="right"/>
      <w:rPr>
        <w:b/>
        <w:sz w:val="18"/>
      </w:rPr>
    </w:pPr>
    <w:r>
      <w:rPr>
        <w:b/>
        <w:sz w:val="18"/>
      </w:rPr>
      <w:t xml:space="preserve">Číslo smlouvy prodávajícího č. 1: </w:t>
    </w:r>
    <w:r w:rsidRPr="00905B88">
      <w:rPr>
        <w:b/>
        <w:sz w:val="18"/>
        <w:highlight w:val="yellow"/>
      </w:rPr>
      <w:t>doplní účastník</w:t>
    </w:r>
  </w:p>
  <w:p w14:paraId="4F4E88A4" w14:textId="32170E91" w:rsidR="00C110B5" w:rsidRPr="00EE5E43" w:rsidRDefault="004433A3" w:rsidP="004433A3">
    <w:pPr>
      <w:pStyle w:val="Zhlav"/>
      <w:jc w:val="right"/>
      <w:rPr>
        <w:rFonts w:ascii="Arial" w:hAnsi="Arial" w:cs="Arial"/>
        <w:b/>
        <w:sz w:val="18"/>
      </w:rPr>
    </w:pPr>
    <w:r>
      <w:rPr>
        <w:b/>
        <w:sz w:val="18"/>
      </w:rPr>
      <w:t xml:space="preserve">Číslo smlouvy prodávajícího č. 2: </w:t>
    </w:r>
    <w:r w:rsidRPr="00905B88">
      <w:rPr>
        <w:b/>
        <w:sz w:val="18"/>
        <w:highlight w:val="yellow"/>
      </w:rPr>
      <w:t>doplní účastník</w:t>
    </w:r>
  </w:p>
  <w:p w14:paraId="12DCD8F1" w14:textId="77777777" w:rsidR="00C110B5" w:rsidRPr="00EE5E43" w:rsidRDefault="00C110B5" w:rsidP="00C110B5">
    <w:pPr>
      <w:pStyle w:val="Zhlav"/>
      <w:rPr>
        <w:rFonts w:ascii="Arial" w:hAnsi="Arial" w:cs="Arial"/>
        <w:b/>
        <w:sz w:val="18"/>
      </w:rPr>
    </w:pPr>
  </w:p>
  <w:p w14:paraId="3D7B5577" w14:textId="77777777" w:rsidR="00C110B5" w:rsidRPr="00EE5E43" w:rsidRDefault="00C110B5" w:rsidP="00C110B5">
    <w:pPr>
      <w:pStyle w:val="Zhlav"/>
      <w:jc w:val="center"/>
      <w:rPr>
        <w:rFonts w:ascii="Arial" w:hAnsi="Arial" w:cs="Arial"/>
        <w:b/>
        <w:sz w:val="24"/>
      </w:rPr>
    </w:pPr>
    <w:r w:rsidRPr="00EE5E43">
      <w:rPr>
        <w:rFonts w:ascii="Arial" w:hAnsi="Arial" w:cs="Arial"/>
        <w:b/>
        <w:sz w:val="24"/>
      </w:rPr>
      <w:t>Veřejná zakázka</w:t>
    </w:r>
  </w:p>
  <w:p w14:paraId="3F8A8DBF" w14:textId="23F670F5" w:rsidR="00C110B5" w:rsidRPr="00EE5E43" w:rsidRDefault="00C110B5" w:rsidP="00C110B5">
    <w:pPr>
      <w:pStyle w:val="Zhlav"/>
      <w:jc w:val="center"/>
      <w:rPr>
        <w:rFonts w:ascii="Arial" w:hAnsi="Arial" w:cs="Arial"/>
        <w:b/>
        <w:sz w:val="24"/>
      </w:rPr>
    </w:pPr>
    <w:r w:rsidRPr="00EE5E43">
      <w:rPr>
        <w:rFonts w:ascii="Arial" w:hAnsi="Arial" w:cs="Arial"/>
        <w:b/>
        <w:sz w:val="24"/>
      </w:rPr>
      <w:t>Sekundární rozvaděče VN</w:t>
    </w:r>
    <w:r w:rsidR="00604019">
      <w:rPr>
        <w:rFonts w:ascii="Arial" w:hAnsi="Arial" w:cs="Arial"/>
        <w:b/>
        <w:sz w:val="24"/>
      </w:rPr>
      <w:t xml:space="preserve"> III</w:t>
    </w:r>
  </w:p>
  <w:p w14:paraId="416CB838" w14:textId="77777777" w:rsidR="00C110B5" w:rsidRDefault="00C110B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166B8"/>
    <w:multiLevelType w:val="hybridMultilevel"/>
    <w:tmpl w:val="CD90C9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7651A3"/>
    <w:multiLevelType w:val="multilevel"/>
    <w:tmpl w:val="2A7C5DE8"/>
    <w:lvl w:ilvl="0">
      <w:start w:val="1"/>
      <w:numFmt w:val="upperRoman"/>
      <w:pStyle w:val="Nadpis1"/>
      <w:lvlText w:val="%1."/>
      <w:lvlJc w:val="left"/>
      <w:pPr>
        <w:ind w:left="360" w:hanging="360"/>
      </w:pPr>
      <w:rPr>
        <w:rFonts w:hint="default"/>
        <w:color w:val="auto"/>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2" w15:restartNumberingAfterBreak="0">
    <w:nsid w:val="2A400A9B"/>
    <w:multiLevelType w:val="singleLevel"/>
    <w:tmpl w:val="E6CCB4CA"/>
    <w:lvl w:ilvl="0">
      <w:start w:val="1"/>
      <w:numFmt w:val="upperRoman"/>
      <w:pStyle w:val="Nadpis3"/>
      <w:lvlText w:val="%1."/>
      <w:lvlJc w:val="left"/>
      <w:pPr>
        <w:tabs>
          <w:tab w:val="num" w:pos="720"/>
        </w:tabs>
        <w:ind w:left="720" w:hanging="720"/>
      </w:pPr>
    </w:lvl>
  </w:abstractNum>
  <w:abstractNum w:abstractNumId="3" w15:restartNumberingAfterBreak="0">
    <w:nsid w:val="5F601E3C"/>
    <w:multiLevelType w:val="hybridMultilevel"/>
    <w:tmpl w:val="1B7817A2"/>
    <w:lvl w:ilvl="0" w:tplc="BD04F8D8">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6B1F59CD"/>
    <w:multiLevelType w:val="hybridMultilevel"/>
    <w:tmpl w:val="C1E645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96C7C1A"/>
    <w:multiLevelType w:val="hybridMultilevel"/>
    <w:tmpl w:val="F7E81C4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77446987">
    <w:abstractNumId w:val="0"/>
  </w:num>
  <w:num w:numId="2" w16cid:durableId="70978783">
    <w:abstractNumId w:val="3"/>
  </w:num>
  <w:num w:numId="3" w16cid:durableId="1286740267">
    <w:abstractNumId w:val="4"/>
  </w:num>
  <w:num w:numId="4" w16cid:durableId="127289003">
    <w:abstractNumId w:val="5"/>
  </w:num>
  <w:num w:numId="5" w16cid:durableId="1013652833">
    <w:abstractNumId w:val="1"/>
  </w:num>
  <w:num w:numId="6" w16cid:durableId="144985976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bele, Roman">
    <w15:presenceInfo w15:providerId="AD" w15:userId="S::R32558@eon.com::d0b5b766-5188-4c6b-8db4-6177e749ca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362"/>
    <w:rsid w:val="00002B33"/>
    <w:rsid w:val="00006AC3"/>
    <w:rsid w:val="00014F85"/>
    <w:rsid w:val="000371F0"/>
    <w:rsid w:val="000373E0"/>
    <w:rsid w:val="0004702B"/>
    <w:rsid w:val="00051B57"/>
    <w:rsid w:val="00051C32"/>
    <w:rsid w:val="00053EB7"/>
    <w:rsid w:val="000567CA"/>
    <w:rsid w:val="000572E2"/>
    <w:rsid w:val="00057A1C"/>
    <w:rsid w:val="000820BE"/>
    <w:rsid w:val="000832D1"/>
    <w:rsid w:val="000A1570"/>
    <w:rsid w:val="000A1983"/>
    <w:rsid w:val="000C5B4B"/>
    <w:rsid w:val="000F4ACF"/>
    <w:rsid w:val="00104D7B"/>
    <w:rsid w:val="00113B74"/>
    <w:rsid w:val="0013540B"/>
    <w:rsid w:val="00152D1A"/>
    <w:rsid w:val="00154E2C"/>
    <w:rsid w:val="0017313C"/>
    <w:rsid w:val="001869DE"/>
    <w:rsid w:val="00190F99"/>
    <w:rsid w:val="00196B1F"/>
    <w:rsid w:val="001B2D6C"/>
    <w:rsid w:val="001C03B6"/>
    <w:rsid w:val="001C05B6"/>
    <w:rsid w:val="001E7D7A"/>
    <w:rsid w:val="00202210"/>
    <w:rsid w:val="00206C44"/>
    <w:rsid w:val="002075C3"/>
    <w:rsid w:val="00212734"/>
    <w:rsid w:val="0027168C"/>
    <w:rsid w:val="002721A5"/>
    <w:rsid w:val="002804DD"/>
    <w:rsid w:val="002866D5"/>
    <w:rsid w:val="002A39DC"/>
    <w:rsid w:val="002B5C44"/>
    <w:rsid w:val="002C6693"/>
    <w:rsid w:val="002E3383"/>
    <w:rsid w:val="00300F62"/>
    <w:rsid w:val="003010A9"/>
    <w:rsid w:val="00303DB6"/>
    <w:rsid w:val="003166AA"/>
    <w:rsid w:val="00325B4C"/>
    <w:rsid w:val="003340E7"/>
    <w:rsid w:val="00340CA1"/>
    <w:rsid w:val="00373815"/>
    <w:rsid w:val="003945C3"/>
    <w:rsid w:val="0039790B"/>
    <w:rsid w:val="003A297E"/>
    <w:rsid w:val="003A7E51"/>
    <w:rsid w:val="003A7FCA"/>
    <w:rsid w:val="003B2E6C"/>
    <w:rsid w:val="003B7C4B"/>
    <w:rsid w:val="003D2751"/>
    <w:rsid w:val="00400B16"/>
    <w:rsid w:val="00413BB3"/>
    <w:rsid w:val="00416E97"/>
    <w:rsid w:val="004266D1"/>
    <w:rsid w:val="004433A3"/>
    <w:rsid w:val="00446EA9"/>
    <w:rsid w:val="00453529"/>
    <w:rsid w:val="00453825"/>
    <w:rsid w:val="00463E4F"/>
    <w:rsid w:val="00485297"/>
    <w:rsid w:val="004B0C4F"/>
    <w:rsid w:val="004B5AF2"/>
    <w:rsid w:val="004E5F32"/>
    <w:rsid w:val="004F00E5"/>
    <w:rsid w:val="00500E07"/>
    <w:rsid w:val="005053A2"/>
    <w:rsid w:val="0051558E"/>
    <w:rsid w:val="00515DCC"/>
    <w:rsid w:val="0053692B"/>
    <w:rsid w:val="00560491"/>
    <w:rsid w:val="0057403F"/>
    <w:rsid w:val="005A11F4"/>
    <w:rsid w:val="005B225C"/>
    <w:rsid w:val="005C1295"/>
    <w:rsid w:val="005E1A83"/>
    <w:rsid w:val="005E329A"/>
    <w:rsid w:val="00604019"/>
    <w:rsid w:val="00613153"/>
    <w:rsid w:val="006136B7"/>
    <w:rsid w:val="00625615"/>
    <w:rsid w:val="00630F02"/>
    <w:rsid w:val="0063544B"/>
    <w:rsid w:val="0065563C"/>
    <w:rsid w:val="0065798D"/>
    <w:rsid w:val="00662957"/>
    <w:rsid w:val="00663D64"/>
    <w:rsid w:val="0067078A"/>
    <w:rsid w:val="00677A74"/>
    <w:rsid w:val="0068688F"/>
    <w:rsid w:val="00687FBF"/>
    <w:rsid w:val="006A03B6"/>
    <w:rsid w:val="006A25F4"/>
    <w:rsid w:val="006B19EF"/>
    <w:rsid w:val="006B3B97"/>
    <w:rsid w:val="006D71E0"/>
    <w:rsid w:val="006F5F5D"/>
    <w:rsid w:val="006F756A"/>
    <w:rsid w:val="00740880"/>
    <w:rsid w:val="007533F9"/>
    <w:rsid w:val="00755A43"/>
    <w:rsid w:val="00782469"/>
    <w:rsid w:val="00784131"/>
    <w:rsid w:val="00786EBF"/>
    <w:rsid w:val="00793D4C"/>
    <w:rsid w:val="007A09EB"/>
    <w:rsid w:val="007C61D7"/>
    <w:rsid w:val="007F44FF"/>
    <w:rsid w:val="007F4F64"/>
    <w:rsid w:val="00803C17"/>
    <w:rsid w:val="00815076"/>
    <w:rsid w:val="00833350"/>
    <w:rsid w:val="0084750E"/>
    <w:rsid w:val="008647CF"/>
    <w:rsid w:val="008752D3"/>
    <w:rsid w:val="00887F61"/>
    <w:rsid w:val="0089056D"/>
    <w:rsid w:val="00895DDE"/>
    <w:rsid w:val="008A3A50"/>
    <w:rsid w:val="008B0B5E"/>
    <w:rsid w:val="008D6ED6"/>
    <w:rsid w:val="008E2955"/>
    <w:rsid w:val="008F2FF4"/>
    <w:rsid w:val="009018FB"/>
    <w:rsid w:val="00914C21"/>
    <w:rsid w:val="00930D88"/>
    <w:rsid w:val="0093548C"/>
    <w:rsid w:val="00953A6F"/>
    <w:rsid w:val="00966B97"/>
    <w:rsid w:val="00973274"/>
    <w:rsid w:val="00981D4B"/>
    <w:rsid w:val="009A10F5"/>
    <w:rsid w:val="009A4250"/>
    <w:rsid w:val="009D607D"/>
    <w:rsid w:val="009F599C"/>
    <w:rsid w:val="00A31844"/>
    <w:rsid w:val="00A54442"/>
    <w:rsid w:val="00AA5DC8"/>
    <w:rsid w:val="00AB10B1"/>
    <w:rsid w:val="00AB5A35"/>
    <w:rsid w:val="00AB5CAA"/>
    <w:rsid w:val="00AC1A83"/>
    <w:rsid w:val="00AC4DFD"/>
    <w:rsid w:val="00AD38A1"/>
    <w:rsid w:val="00B077A3"/>
    <w:rsid w:val="00B114C4"/>
    <w:rsid w:val="00B25785"/>
    <w:rsid w:val="00B3138D"/>
    <w:rsid w:val="00B627BA"/>
    <w:rsid w:val="00B679EF"/>
    <w:rsid w:val="00B736B5"/>
    <w:rsid w:val="00B75372"/>
    <w:rsid w:val="00B936B2"/>
    <w:rsid w:val="00BA4267"/>
    <w:rsid w:val="00BB6391"/>
    <w:rsid w:val="00BC0466"/>
    <w:rsid w:val="00BE04E3"/>
    <w:rsid w:val="00BE6B90"/>
    <w:rsid w:val="00C110B5"/>
    <w:rsid w:val="00C14CD9"/>
    <w:rsid w:val="00C37BB1"/>
    <w:rsid w:val="00C4330C"/>
    <w:rsid w:val="00C45DA0"/>
    <w:rsid w:val="00C54A4A"/>
    <w:rsid w:val="00C57356"/>
    <w:rsid w:val="00C72CE7"/>
    <w:rsid w:val="00C87358"/>
    <w:rsid w:val="00CA294B"/>
    <w:rsid w:val="00CB5086"/>
    <w:rsid w:val="00CF1C4D"/>
    <w:rsid w:val="00CF6F21"/>
    <w:rsid w:val="00D1198A"/>
    <w:rsid w:val="00D11A5C"/>
    <w:rsid w:val="00D11D54"/>
    <w:rsid w:val="00D21B60"/>
    <w:rsid w:val="00D25DCC"/>
    <w:rsid w:val="00D32256"/>
    <w:rsid w:val="00D47A8B"/>
    <w:rsid w:val="00D64E90"/>
    <w:rsid w:val="00D75030"/>
    <w:rsid w:val="00D8349E"/>
    <w:rsid w:val="00D92BD6"/>
    <w:rsid w:val="00D92D68"/>
    <w:rsid w:val="00D93EFD"/>
    <w:rsid w:val="00DA2708"/>
    <w:rsid w:val="00DA2F7D"/>
    <w:rsid w:val="00DC25E9"/>
    <w:rsid w:val="00DF097B"/>
    <w:rsid w:val="00E056BC"/>
    <w:rsid w:val="00E22760"/>
    <w:rsid w:val="00E44D0B"/>
    <w:rsid w:val="00E53BEE"/>
    <w:rsid w:val="00E71317"/>
    <w:rsid w:val="00E7157A"/>
    <w:rsid w:val="00E777CA"/>
    <w:rsid w:val="00E932C0"/>
    <w:rsid w:val="00E94A03"/>
    <w:rsid w:val="00EA3E58"/>
    <w:rsid w:val="00EB288F"/>
    <w:rsid w:val="00EB2F11"/>
    <w:rsid w:val="00EB39ED"/>
    <w:rsid w:val="00EB445C"/>
    <w:rsid w:val="00EB5C08"/>
    <w:rsid w:val="00EF4345"/>
    <w:rsid w:val="00F04986"/>
    <w:rsid w:val="00F1016B"/>
    <w:rsid w:val="00F21384"/>
    <w:rsid w:val="00F226E8"/>
    <w:rsid w:val="00F25D0C"/>
    <w:rsid w:val="00F27153"/>
    <w:rsid w:val="00F41061"/>
    <w:rsid w:val="00F44B63"/>
    <w:rsid w:val="00F52387"/>
    <w:rsid w:val="00FA4764"/>
    <w:rsid w:val="00FC1593"/>
    <w:rsid w:val="00FC1AA3"/>
    <w:rsid w:val="00FC35AF"/>
    <w:rsid w:val="00FC4362"/>
    <w:rsid w:val="00FC63DB"/>
    <w:rsid w:val="00FE0F73"/>
    <w:rsid w:val="00FE2E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8FFD6"/>
  <w15:chartTrackingRefBased/>
  <w15:docId w15:val="{583A26E4-4F82-4862-9FAF-6A5B0D57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433A3"/>
    <w:pPr>
      <w:keepNext/>
      <w:numPr>
        <w:numId w:val="5"/>
      </w:numPr>
      <w:overflowPunct w:val="0"/>
      <w:autoSpaceDE w:val="0"/>
      <w:autoSpaceDN w:val="0"/>
      <w:adjustRightInd w:val="0"/>
      <w:spacing w:before="360" w:after="240" w:line="280" w:lineRule="atLeast"/>
      <w:jc w:val="center"/>
      <w:textAlignment w:val="baseline"/>
      <w:outlineLvl w:val="0"/>
    </w:pPr>
    <w:rPr>
      <w:rFonts w:ascii="Arial" w:eastAsia="Times New Roman" w:hAnsi="Arial" w:cs="Times New Roman"/>
      <w:b/>
      <w:sz w:val="24"/>
      <w:szCs w:val="20"/>
      <w:lang w:val="x-none" w:eastAsia="x-none"/>
    </w:rPr>
  </w:style>
  <w:style w:type="paragraph" w:styleId="Nadpis3">
    <w:name w:val="heading 3"/>
    <w:basedOn w:val="Normln"/>
    <w:next w:val="Normln"/>
    <w:link w:val="Nadpis3Char"/>
    <w:qFormat/>
    <w:rsid w:val="004433A3"/>
    <w:pPr>
      <w:keepNext/>
      <w:numPr>
        <w:numId w:val="6"/>
      </w:numPr>
      <w:spacing w:before="480" w:after="120" w:line="280" w:lineRule="atLeast"/>
      <w:jc w:val="both"/>
      <w:outlineLvl w:val="2"/>
    </w:pPr>
    <w:rPr>
      <w:rFonts w:ascii="Arial" w:eastAsia="Times New Roman" w:hAnsi="Arial" w:cs="Times New Roman"/>
      <w:b/>
      <w:sz w:val="28"/>
      <w:szCs w:val="20"/>
      <w:lang w:val="x-none" w:eastAsia="x-none"/>
    </w:rPr>
  </w:style>
  <w:style w:type="paragraph" w:styleId="Nadpis4">
    <w:name w:val="heading 4"/>
    <w:basedOn w:val="Normln"/>
    <w:next w:val="Normln"/>
    <w:link w:val="Nadpis4Char"/>
    <w:qFormat/>
    <w:rsid w:val="004433A3"/>
    <w:pPr>
      <w:keepNext/>
      <w:numPr>
        <w:ilvl w:val="3"/>
        <w:numId w:val="5"/>
      </w:numPr>
      <w:spacing w:before="120" w:after="120" w:line="280" w:lineRule="atLeast"/>
      <w:jc w:val="both"/>
      <w:outlineLvl w:val="3"/>
    </w:pPr>
    <w:rPr>
      <w:rFonts w:ascii="Arial" w:eastAsia="Times New Roman" w:hAnsi="Arial" w:cs="Times New Roman"/>
      <w:b/>
      <w:i/>
      <w:sz w:val="20"/>
      <w:szCs w:val="20"/>
      <w:lang w:val="en-GB" w:eastAsia="x-none"/>
    </w:rPr>
  </w:style>
  <w:style w:type="paragraph" w:styleId="Nadpis5">
    <w:name w:val="heading 5"/>
    <w:basedOn w:val="Normln"/>
    <w:next w:val="Normln"/>
    <w:link w:val="Nadpis5Char"/>
    <w:qFormat/>
    <w:rsid w:val="004433A3"/>
    <w:pPr>
      <w:numPr>
        <w:ilvl w:val="4"/>
        <w:numId w:val="5"/>
      </w:numPr>
      <w:spacing w:before="240" w:after="60" w:line="280" w:lineRule="atLeast"/>
      <w:jc w:val="both"/>
      <w:outlineLvl w:val="4"/>
    </w:pPr>
    <w:rPr>
      <w:rFonts w:ascii="Arial" w:eastAsia="Times New Roman" w:hAnsi="Arial" w:cs="Times New Roman"/>
      <w:sz w:val="20"/>
      <w:szCs w:val="20"/>
      <w:lang w:val="x-none" w:eastAsia="x-none"/>
    </w:rPr>
  </w:style>
  <w:style w:type="paragraph" w:styleId="Nadpis6">
    <w:name w:val="heading 6"/>
    <w:basedOn w:val="Normln"/>
    <w:next w:val="Normln"/>
    <w:link w:val="Nadpis6Char"/>
    <w:qFormat/>
    <w:rsid w:val="004433A3"/>
    <w:pPr>
      <w:numPr>
        <w:ilvl w:val="5"/>
        <w:numId w:val="5"/>
      </w:numPr>
      <w:spacing w:before="240" w:after="60" w:line="280" w:lineRule="atLeast"/>
      <w:jc w:val="both"/>
      <w:outlineLvl w:val="5"/>
    </w:pPr>
    <w:rPr>
      <w:rFonts w:ascii="Arial" w:eastAsia="Times New Roman" w:hAnsi="Arial" w:cs="Times New Roman"/>
      <w:i/>
      <w:sz w:val="20"/>
      <w:szCs w:val="20"/>
      <w:lang w:val="x-none" w:eastAsia="x-none"/>
    </w:rPr>
  </w:style>
  <w:style w:type="paragraph" w:styleId="Nadpis7">
    <w:name w:val="heading 7"/>
    <w:basedOn w:val="Normln"/>
    <w:next w:val="Normln"/>
    <w:link w:val="Nadpis7Char"/>
    <w:qFormat/>
    <w:rsid w:val="004433A3"/>
    <w:pPr>
      <w:numPr>
        <w:ilvl w:val="6"/>
        <w:numId w:val="5"/>
      </w:numPr>
      <w:spacing w:before="240" w:after="60" w:line="280" w:lineRule="atLeast"/>
      <w:jc w:val="both"/>
      <w:outlineLvl w:val="6"/>
    </w:pPr>
    <w:rPr>
      <w:rFonts w:ascii="Arial" w:eastAsia="Times New Roman" w:hAnsi="Arial" w:cs="Times New Roman"/>
      <w:sz w:val="20"/>
      <w:szCs w:val="20"/>
      <w:lang w:val="x-none" w:eastAsia="x-none"/>
    </w:rPr>
  </w:style>
  <w:style w:type="paragraph" w:styleId="Nadpis8">
    <w:name w:val="heading 8"/>
    <w:basedOn w:val="Normln"/>
    <w:next w:val="Normln"/>
    <w:link w:val="Nadpis8Char"/>
    <w:qFormat/>
    <w:rsid w:val="004433A3"/>
    <w:pPr>
      <w:numPr>
        <w:ilvl w:val="7"/>
        <w:numId w:val="5"/>
      </w:numPr>
      <w:spacing w:before="240" w:after="60" w:line="280" w:lineRule="atLeast"/>
      <w:jc w:val="both"/>
      <w:outlineLvl w:val="7"/>
    </w:pPr>
    <w:rPr>
      <w:rFonts w:ascii="Arial" w:eastAsia="Times New Roman" w:hAnsi="Arial" w:cs="Times New Roman"/>
      <w:i/>
      <w:sz w:val="20"/>
      <w:szCs w:val="20"/>
      <w:lang w:val="x-none" w:eastAsia="x-none"/>
    </w:rPr>
  </w:style>
  <w:style w:type="paragraph" w:styleId="Nadpis9">
    <w:name w:val="heading 9"/>
    <w:basedOn w:val="Normln"/>
    <w:next w:val="Normln"/>
    <w:link w:val="Nadpis9Char"/>
    <w:qFormat/>
    <w:rsid w:val="004433A3"/>
    <w:pPr>
      <w:numPr>
        <w:ilvl w:val="8"/>
        <w:numId w:val="5"/>
      </w:numPr>
      <w:spacing w:before="240" w:after="60" w:line="280" w:lineRule="atLeast"/>
      <w:jc w:val="both"/>
      <w:outlineLvl w:val="8"/>
    </w:pPr>
    <w:rPr>
      <w:rFonts w:ascii="Arial" w:eastAsia="Times New Roman" w:hAnsi="Arial" w:cs="Times New Roman"/>
      <w:b/>
      <w:i/>
      <w:sz w:val="1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C4362"/>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rsid w:val="00FC4362"/>
    <w:rPr>
      <w:rFonts w:ascii="Times New Roman" w:eastAsia="Times New Roman" w:hAnsi="Times New Roman" w:cs="Times New Roman"/>
      <w:sz w:val="20"/>
      <w:szCs w:val="20"/>
      <w:lang w:eastAsia="cs-CZ"/>
    </w:rPr>
  </w:style>
  <w:style w:type="table" w:styleId="Mkatabulky">
    <w:name w:val="Table Grid"/>
    <w:basedOn w:val="Normlntabulka"/>
    <w:uiPriority w:val="59"/>
    <w:rsid w:val="00FC436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FC4362"/>
    <w:pPr>
      <w:spacing w:after="0" w:line="240" w:lineRule="auto"/>
      <w:ind w:left="720"/>
      <w:contextualSpacing/>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FC436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4362"/>
    <w:rPr>
      <w:rFonts w:ascii="Segoe UI" w:hAnsi="Segoe UI" w:cs="Segoe UI"/>
      <w:sz w:val="18"/>
      <w:szCs w:val="18"/>
    </w:rPr>
  </w:style>
  <w:style w:type="paragraph" w:styleId="Zhlav">
    <w:name w:val="header"/>
    <w:basedOn w:val="Normln"/>
    <w:link w:val="ZhlavChar"/>
    <w:unhideWhenUsed/>
    <w:rsid w:val="00C110B5"/>
    <w:pPr>
      <w:tabs>
        <w:tab w:val="center" w:pos="4536"/>
        <w:tab w:val="right" w:pos="9072"/>
      </w:tabs>
      <w:spacing w:after="0" w:line="240" w:lineRule="auto"/>
    </w:pPr>
  </w:style>
  <w:style w:type="character" w:customStyle="1" w:styleId="ZhlavChar">
    <w:name w:val="Záhlaví Char"/>
    <w:basedOn w:val="Standardnpsmoodstavce"/>
    <w:link w:val="Zhlav"/>
    <w:rsid w:val="00C110B5"/>
  </w:style>
  <w:style w:type="paragraph" w:styleId="Revize">
    <w:name w:val="Revision"/>
    <w:hidden/>
    <w:uiPriority w:val="99"/>
    <w:semiHidden/>
    <w:rsid w:val="00FC35AF"/>
    <w:pPr>
      <w:spacing w:after="0" w:line="240" w:lineRule="auto"/>
    </w:pPr>
  </w:style>
  <w:style w:type="character" w:styleId="Odkaznakoment">
    <w:name w:val="annotation reference"/>
    <w:basedOn w:val="Standardnpsmoodstavce"/>
    <w:uiPriority w:val="99"/>
    <w:semiHidden/>
    <w:unhideWhenUsed/>
    <w:rsid w:val="00F27153"/>
    <w:rPr>
      <w:sz w:val="16"/>
      <w:szCs w:val="16"/>
    </w:rPr>
  </w:style>
  <w:style w:type="paragraph" w:styleId="Textkomente">
    <w:name w:val="annotation text"/>
    <w:basedOn w:val="Normln"/>
    <w:link w:val="TextkomenteChar"/>
    <w:uiPriority w:val="99"/>
    <w:unhideWhenUsed/>
    <w:rsid w:val="00F27153"/>
    <w:pPr>
      <w:spacing w:line="240" w:lineRule="auto"/>
    </w:pPr>
    <w:rPr>
      <w:sz w:val="20"/>
      <w:szCs w:val="20"/>
    </w:rPr>
  </w:style>
  <w:style w:type="character" w:customStyle="1" w:styleId="TextkomenteChar">
    <w:name w:val="Text komentáře Char"/>
    <w:basedOn w:val="Standardnpsmoodstavce"/>
    <w:link w:val="Textkomente"/>
    <w:uiPriority w:val="99"/>
    <w:rsid w:val="00F27153"/>
    <w:rPr>
      <w:sz w:val="20"/>
      <w:szCs w:val="20"/>
    </w:rPr>
  </w:style>
  <w:style w:type="paragraph" w:styleId="Pedmtkomente">
    <w:name w:val="annotation subject"/>
    <w:basedOn w:val="Textkomente"/>
    <w:next w:val="Textkomente"/>
    <w:link w:val="PedmtkomenteChar"/>
    <w:uiPriority w:val="99"/>
    <w:semiHidden/>
    <w:unhideWhenUsed/>
    <w:rsid w:val="00F27153"/>
    <w:rPr>
      <w:b/>
      <w:bCs/>
    </w:rPr>
  </w:style>
  <w:style w:type="character" w:customStyle="1" w:styleId="PedmtkomenteChar">
    <w:name w:val="Předmět komentáře Char"/>
    <w:basedOn w:val="TextkomenteChar"/>
    <w:link w:val="Pedmtkomente"/>
    <w:uiPriority w:val="99"/>
    <w:semiHidden/>
    <w:rsid w:val="00F27153"/>
    <w:rPr>
      <w:b/>
      <w:bCs/>
      <w:sz w:val="20"/>
      <w:szCs w:val="20"/>
    </w:rPr>
  </w:style>
  <w:style w:type="character" w:customStyle="1" w:styleId="Nadpis1Char">
    <w:name w:val="Nadpis 1 Char"/>
    <w:basedOn w:val="Standardnpsmoodstavce"/>
    <w:link w:val="Nadpis1"/>
    <w:rsid w:val="004433A3"/>
    <w:rPr>
      <w:rFonts w:ascii="Arial" w:eastAsia="Times New Roman" w:hAnsi="Arial" w:cs="Times New Roman"/>
      <w:b/>
      <w:sz w:val="24"/>
      <w:szCs w:val="20"/>
      <w:lang w:val="x-none" w:eastAsia="x-none"/>
    </w:rPr>
  </w:style>
  <w:style w:type="character" w:customStyle="1" w:styleId="Nadpis3Char">
    <w:name w:val="Nadpis 3 Char"/>
    <w:basedOn w:val="Standardnpsmoodstavce"/>
    <w:link w:val="Nadpis3"/>
    <w:rsid w:val="004433A3"/>
    <w:rPr>
      <w:rFonts w:ascii="Arial" w:eastAsia="Times New Roman" w:hAnsi="Arial" w:cs="Times New Roman"/>
      <w:b/>
      <w:sz w:val="28"/>
      <w:szCs w:val="20"/>
      <w:lang w:val="x-none" w:eastAsia="x-none"/>
    </w:rPr>
  </w:style>
  <w:style w:type="character" w:customStyle="1" w:styleId="Nadpis4Char">
    <w:name w:val="Nadpis 4 Char"/>
    <w:basedOn w:val="Standardnpsmoodstavce"/>
    <w:link w:val="Nadpis4"/>
    <w:rsid w:val="004433A3"/>
    <w:rPr>
      <w:rFonts w:ascii="Arial" w:eastAsia="Times New Roman" w:hAnsi="Arial" w:cs="Times New Roman"/>
      <w:b/>
      <w:i/>
      <w:sz w:val="20"/>
      <w:szCs w:val="20"/>
      <w:lang w:val="en-GB" w:eastAsia="x-none"/>
    </w:rPr>
  </w:style>
  <w:style w:type="character" w:customStyle="1" w:styleId="Nadpis5Char">
    <w:name w:val="Nadpis 5 Char"/>
    <w:basedOn w:val="Standardnpsmoodstavce"/>
    <w:link w:val="Nadpis5"/>
    <w:rsid w:val="004433A3"/>
    <w:rPr>
      <w:rFonts w:ascii="Arial" w:eastAsia="Times New Roman" w:hAnsi="Arial" w:cs="Times New Roman"/>
      <w:sz w:val="20"/>
      <w:szCs w:val="20"/>
      <w:lang w:val="x-none" w:eastAsia="x-none"/>
    </w:rPr>
  </w:style>
  <w:style w:type="character" w:customStyle="1" w:styleId="Nadpis6Char">
    <w:name w:val="Nadpis 6 Char"/>
    <w:basedOn w:val="Standardnpsmoodstavce"/>
    <w:link w:val="Nadpis6"/>
    <w:rsid w:val="004433A3"/>
    <w:rPr>
      <w:rFonts w:ascii="Arial" w:eastAsia="Times New Roman" w:hAnsi="Arial" w:cs="Times New Roman"/>
      <w:i/>
      <w:sz w:val="20"/>
      <w:szCs w:val="20"/>
      <w:lang w:val="x-none" w:eastAsia="x-none"/>
    </w:rPr>
  </w:style>
  <w:style w:type="character" w:customStyle="1" w:styleId="Nadpis7Char">
    <w:name w:val="Nadpis 7 Char"/>
    <w:basedOn w:val="Standardnpsmoodstavce"/>
    <w:link w:val="Nadpis7"/>
    <w:rsid w:val="004433A3"/>
    <w:rPr>
      <w:rFonts w:ascii="Arial" w:eastAsia="Times New Roman" w:hAnsi="Arial" w:cs="Times New Roman"/>
      <w:sz w:val="20"/>
      <w:szCs w:val="20"/>
      <w:lang w:val="x-none" w:eastAsia="x-none"/>
    </w:rPr>
  </w:style>
  <w:style w:type="character" w:customStyle="1" w:styleId="Nadpis8Char">
    <w:name w:val="Nadpis 8 Char"/>
    <w:basedOn w:val="Standardnpsmoodstavce"/>
    <w:link w:val="Nadpis8"/>
    <w:rsid w:val="004433A3"/>
    <w:rPr>
      <w:rFonts w:ascii="Arial" w:eastAsia="Times New Roman" w:hAnsi="Arial" w:cs="Times New Roman"/>
      <w:i/>
      <w:sz w:val="20"/>
      <w:szCs w:val="20"/>
      <w:lang w:val="x-none" w:eastAsia="x-none"/>
    </w:rPr>
  </w:style>
  <w:style w:type="character" w:customStyle="1" w:styleId="Nadpis9Char">
    <w:name w:val="Nadpis 9 Char"/>
    <w:basedOn w:val="Standardnpsmoodstavce"/>
    <w:link w:val="Nadpis9"/>
    <w:rsid w:val="004433A3"/>
    <w:rPr>
      <w:rFonts w:ascii="Arial" w:eastAsia="Times New Roman" w:hAnsi="Arial" w:cs="Times New Roman"/>
      <w:b/>
      <w:i/>
      <w:sz w:val="1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TotalTime>
  <Pages>18</Pages>
  <Words>3844</Words>
  <Characters>22681</Characters>
  <Application>Microsoft Office Word</Application>
  <DocSecurity>0</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Vrzal, Jan</dc:creator>
  <cp:keywords/>
  <dc:description/>
  <cp:lastModifiedBy>Kabele, Roman</cp:lastModifiedBy>
  <cp:revision>10</cp:revision>
  <dcterms:created xsi:type="dcterms:W3CDTF">2025-04-23T06:58:00Z</dcterms:created>
  <dcterms:modified xsi:type="dcterms:W3CDTF">2025-04-23T07:04:00Z</dcterms:modified>
</cp:coreProperties>
</file>